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40E" w:rsidRPr="00590235" w:rsidRDefault="0075240E">
      <w:pPr>
        <w:widowControl/>
        <w:tabs>
          <w:tab w:val="center" w:pos="4680"/>
        </w:tabs>
        <w:spacing w:line="240" w:lineRule="exact"/>
        <w:jc w:val="both"/>
        <w:rPr>
          <w:rFonts w:ascii="Arial" w:hAnsi="Arial" w:cs="Arial"/>
        </w:rPr>
      </w:pPr>
      <w:r w:rsidRPr="00590235">
        <w:rPr>
          <w:rFonts w:ascii="Arial" w:hAnsi="Arial" w:cs="Arial"/>
        </w:rPr>
        <w:tab/>
      </w:r>
      <w:r w:rsidRPr="00590235">
        <w:rPr>
          <w:rFonts w:ascii="Arial" w:hAnsi="Arial" w:cs="Arial"/>
          <w:b/>
          <w:bCs/>
        </w:rPr>
        <w:t>ATTACHMENT 71111.04</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2635" w:hanging="2635"/>
        <w:jc w:val="both"/>
        <w:rPr>
          <w:rFonts w:ascii="Arial" w:hAnsi="Arial" w:cs="Arial"/>
        </w:rPr>
      </w:pPr>
      <w:r w:rsidRPr="00590235">
        <w:rPr>
          <w:rFonts w:ascii="Arial" w:hAnsi="Arial" w:cs="Arial"/>
        </w:rPr>
        <w:t>INSPECTABLE AREA:</w:t>
      </w:r>
      <w:r w:rsidRPr="00590235">
        <w:rPr>
          <w:rFonts w:ascii="Arial" w:hAnsi="Arial" w:cs="Arial"/>
        </w:rPr>
        <w:tab/>
        <w:t>Equipment Alignment</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2635" w:hanging="2635"/>
        <w:jc w:val="both"/>
        <w:rPr>
          <w:rFonts w:ascii="Arial" w:hAnsi="Arial" w:cs="Arial"/>
        </w:rPr>
      </w:pPr>
      <w:r w:rsidRPr="00590235">
        <w:rPr>
          <w:rFonts w:ascii="Arial" w:hAnsi="Arial" w:cs="Arial"/>
        </w:rPr>
        <w:t>CORNERSTONES:</w:t>
      </w:r>
      <w:r w:rsidRPr="00590235">
        <w:rPr>
          <w:rFonts w:ascii="Arial" w:hAnsi="Arial" w:cs="Arial"/>
        </w:rPr>
        <w:tab/>
        <w:t>Initiating Events</w:t>
      </w:r>
    </w:p>
    <w:p w:rsidR="0075240E" w:rsidRPr="00590235" w:rsidRDefault="0075240E">
      <w:pPr>
        <w:widowControl/>
        <w:tabs>
          <w:tab w:val="left" w:pos="244"/>
          <w:tab w:val="left" w:pos="835"/>
          <w:tab w:val="left" w:pos="1440"/>
          <w:tab w:val="left" w:pos="2044"/>
          <w:tab w:val="left" w:pos="2635"/>
        </w:tabs>
        <w:spacing w:line="240" w:lineRule="exact"/>
        <w:ind w:left="2635"/>
        <w:jc w:val="both"/>
        <w:rPr>
          <w:rFonts w:ascii="Arial" w:hAnsi="Arial" w:cs="Arial"/>
        </w:rPr>
      </w:pPr>
      <w:r w:rsidRPr="00590235">
        <w:rPr>
          <w:rFonts w:ascii="Arial" w:hAnsi="Arial" w:cs="Arial"/>
        </w:rPr>
        <w:t>Mitigating Systems</w:t>
      </w:r>
    </w:p>
    <w:p w:rsidR="0075240E" w:rsidRDefault="0075240E">
      <w:pPr>
        <w:widowControl/>
        <w:tabs>
          <w:tab w:val="left" w:pos="244"/>
          <w:tab w:val="left" w:pos="835"/>
          <w:tab w:val="left" w:pos="1440"/>
          <w:tab w:val="left" w:pos="2044"/>
          <w:tab w:val="left" w:pos="2635"/>
        </w:tabs>
        <w:spacing w:line="240" w:lineRule="exact"/>
        <w:ind w:left="2635"/>
        <w:jc w:val="both"/>
        <w:rPr>
          <w:rFonts w:ascii="Arial" w:hAnsi="Arial" w:cs="Arial"/>
        </w:rPr>
      </w:pPr>
      <w:r w:rsidRPr="00590235">
        <w:rPr>
          <w:rFonts w:ascii="Arial" w:hAnsi="Arial" w:cs="Arial"/>
        </w:rPr>
        <w:t>Barrier Integrity</w:t>
      </w:r>
    </w:p>
    <w:p w:rsidR="00F706B4" w:rsidRDefault="00F706B4">
      <w:pPr>
        <w:widowControl/>
        <w:tabs>
          <w:tab w:val="left" w:pos="244"/>
          <w:tab w:val="left" w:pos="835"/>
          <w:tab w:val="left" w:pos="1440"/>
          <w:tab w:val="left" w:pos="2044"/>
          <w:tab w:val="left" w:pos="2635"/>
        </w:tabs>
        <w:spacing w:line="240" w:lineRule="exact"/>
        <w:ind w:left="2635"/>
        <w:jc w:val="both"/>
        <w:rPr>
          <w:rFonts w:ascii="Arial" w:hAnsi="Arial" w:cs="Arial"/>
        </w:rPr>
      </w:pPr>
    </w:p>
    <w:p w:rsidR="00F706B4" w:rsidRPr="00590235" w:rsidRDefault="007D6A90" w:rsidP="00F706B4">
      <w:pPr>
        <w:widowControl/>
        <w:tabs>
          <w:tab w:val="left" w:pos="244"/>
          <w:tab w:val="left" w:pos="835"/>
          <w:tab w:val="left" w:pos="1440"/>
          <w:tab w:val="left" w:pos="2044"/>
          <w:tab w:val="left" w:pos="2610"/>
        </w:tabs>
        <w:spacing w:line="240" w:lineRule="exact"/>
        <w:jc w:val="both"/>
        <w:rPr>
          <w:rFonts w:ascii="Arial" w:hAnsi="Arial" w:cs="Arial"/>
        </w:rPr>
      </w:pPr>
      <w:ins w:id="0" w:author="jsb3" w:date="2011-07-20T12:27:00Z">
        <w:r>
          <w:rPr>
            <w:rFonts w:ascii="Arial" w:hAnsi="Arial" w:cs="Arial"/>
          </w:rPr>
          <w:t>EFFECTIVE DATE:</w:t>
        </w:r>
        <w:r>
          <w:rPr>
            <w:rFonts w:ascii="Arial" w:hAnsi="Arial" w:cs="Arial"/>
          </w:rPr>
          <w:tab/>
          <w:t>January 1, 2012</w:t>
        </w:r>
      </w:ins>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2635" w:hanging="2635"/>
        <w:jc w:val="both"/>
        <w:rPr>
          <w:rFonts w:ascii="Arial" w:hAnsi="Arial" w:cs="Arial"/>
        </w:rPr>
      </w:pPr>
      <w:r w:rsidRPr="00590235">
        <w:rPr>
          <w:rFonts w:ascii="Arial" w:hAnsi="Arial" w:cs="Arial"/>
        </w:rPr>
        <w:t>INSPECTION BASES:</w:t>
      </w:r>
      <w:r w:rsidRPr="00590235">
        <w:rPr>
          <w:rFonts w:ascii="Arial" w:hAnsi="Arial" w:cs="Arial"/>
        </w:rPr>
        <w:tab/>
        <w:t>Systems or components that are not properly aligned can lead to the initiation of an event and can impact the availability and functional capability of plant equipment, thereby significantly increasing the overall risk to the plant.  Inspection activities would normally be performed following emergent work activities and planned removal of risk-significant systems for online maintenance.</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2635" w:hanging="2635"/>
        <w:jc w:val="both"/>
        <w:rPr>
          <w:rFonts w:ascii="Arial" w:hAnsi="Arial" w:cs="Arial"/>
        </w:rPr>
      </w:pPr>
      <w:r w:rsidRPr="00590235">
        <w:rPr>
          <w:rFonts w:ascii="Arial" w:hAnsi="Arial" w:cs="Arial"/>
        </w:rPr>
        <w:t>LEVEL OF EFFORT:</w:t>
      </w:r>
      <w:r w:rsidRPr="00590235">
        <w:rPr>
          <w:rFonts w:ascii="Arial" w:hAnsi="Arial" w:cs="Arial"/>
        </w:rPr>
        <w:tab/>
        <w:t xml:space="preserve">Conduct approximately three risk-significant system partial </w:t>
      </w:r>
      <w:proofErr w:type="spellStart"/>
      <w:r w:rsidRPr="00590235">
        <w:rPr>
          <w:rFonts w:ascii="Arial" w:hAnsi="Arial" w:cs="Arial"/>
        </w:rPr>
        <w:t>walkdowns</w:t>
      </w:r>
      <w:proofErr w:type="spellEnd"/>
      <w:r w:rsidRPr="00590235">
        <w:rPr>
          <w:rFonts w:ascii="Arial" w:hAnsi="Arial" w:cs="Arial"/>
        </w:rPr>
        <w:t xml:space="preserve"> per calendar quarter and one complete risk-significant system </w:t>
      </w:r>
      <w:proofErr w:type="spellStart"/>
      <w:r w:rsidRPr="00590235">
        <w:rPr>
          <w:rFonts w:ascii="Arial" w:hAnsi="Arial" w:cs="Arial"/>
        </w:rPr>
        <w:t>walkdown</w:t>
      </w:r>
      <w:proofErr w:type="spellEnd"/>
      <w:r w:rsidRPr="00590235">
        <w:rPr>
          <w:rFonts w:ascii="Arial" w:hAnsi="Arial" w:cs="Arial"/>
        </w:rPr>
        <w:t xml:space="preserve"> every 6 months.  The goal is to perform </w:t>
      </w:r>
      <w:ins w:id="1" w:author="jsb3" w:date="2011-07-19T15:27:00Z">
        <w:r w:rsidR="00F706B4">
          <w:rPr>
            <w:rFonts w:ascii="Arial" w:hAnsi="Arial" w:cs="Arial"/>
          </w:rPr>
          <w:t xml:space="preserve">12-16 </w:t>
        </w:r>
      </w:ins>
      <w:r w:rsidRPr="00590235">
        <w:rPr>
          <w:rFonts w:ascii="Arial" w:hAnsi="Arial" w:cs="Arial"/>
        </w:rPr>
        <w:t xml:space="preserve">partial </w:t>
      </w:r>
      <w:proofErr w:type="spellStart"/>
      <w:r w:rsidRPr="00590235">
        <w:rPr>
          <w:rFonts w:ascii="Arial" w:hAnsi="Arial" w:cs="Arial"/>
        </w:rPr>
        <w:t>walkdowns</w:t>
      </w:r>
      <w:proofErr w:type="spellEnd"/>
      <w:r w:rsidRPr="00590235">
        <w:rPr>
          <w:rFonts w:ascii="Arial" w:hAnsi="Arial" w:cs="Arial"/>
        </w:rPr>
        <w:t xml:space="preserve"> and 2 complete </w:t>
      </w:r>
      <w:proofErr w:type="spellStart"/>
      <w:r w:rsidRPr="00590235">
        <w:rPr>
          <w:rFonts w:ascii="Arial" w:hAnsi="Arial" w:cs="Arial"/>
        </w:rPr>
        <w:t>walkdowns</w:t>
      </w:r>
      <w:proofErr w:type="spellEnd"/>
      <w:r w:rsidRPr="00590235">
        <w:rPr>
          <w:rFonts w:ascii="Arial" w:hAnsi="Arial" w:cs="Arial"/>
        </w:rPr>
        <w:t xml:space="preserve"> per year, depending on the number of reactor units at a given site.  Unit differences at a particular site may necessitate more </w:t>
      </w:r>
      <w:proofErr w:type="spellStart"/>
      <w:r w:rsidRPr="00590235">
        <w:rPr>
          <w:rFonts w:ascii="Arial" w:hAnsi="Arial" w:cs="Arial"/>
        </w:rPr>
        <w:t>walkdowns</w:t>
      </w:r>
      <w:proofErr w:type="spellEnd"/>
      <w:r w:rsidRPr="00590235">
        <w:rPr>
          <w:rFonts w:ascii="Arial" w:hAnsi="Arial" w:cs="Arial"/>
        </w:rPr>
        <w:t xml:space="preserve"> to adequately complete the inspection objectives at each unit.</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2044" w:hanging="2044"/>
        <w:jc w:val="both"/>
        <w:rPr>
          <w:rFonts w:ascii="Arial" w:hAnsi="Arial" w:cs="Arial"/>
        </w:rPr>
      </w:pPr>
      <w:r w:rsidRPr="00590235">
        <w:rPr>
          <w:rFonts w:ascii="Arial" w:hAnsi="Arial" w:cs="Arial"/>
        </w:rPr>
        <w:t>71111.04-01</w:t>
      </w:r>
      <w:r w:rsidRPr="00590235">
        <w:rPr>
          <w:rFonts w:ascii="Arial" w:hAnsi="Arial" w:cs="Arial"/>
        </w:rPr>
        <w:tab/>
      </w:r>
      <w:r w:rsidRPr="00590235">
        <w:rPr>
          <w:rFonts w:ascii="Arial" w:hAnsi="Arial" w:cs="Arial"/>
        </w:rPr>
        <w:tab/>
        <w:t>INSPECTION OBJECTIVES</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r w:rsidRPr="00590235">
        <w:rPr>
          <w:rFonts w:ascii="Arial" w:hAnsi="Arial" w:cs="Arial"/>
        </w:rPr>
        <w:t>01.01</w:t>
      </w:r>
      <w:r w:rsidRPr="00590235">
        <w:rPr>
          <w:rFonts w:ascii="Arial" w:hAnsi="Arial" w:cs="Arial"/>
        </w:rPr>
        <w:tab/>
        <w:t xml:space="preserve">To verify equipment alignment and identify any discrepancies </w:t>
      </w:r>
      <w:proofErr w:type="gramStart"/>
      <w:r w:rsidRPr="00590235">
        <w:rPr>
          <w:rFonts w:ascii="Arial" w:hAnsi="Arial" w:cs="Arial"/>
        </w:rPr>
        <w:t>that impact</w:t>
      </w:r>
      <w:proofErr w:type="gramEnd"/>
      <w:r w:rsidRPr="00590235">
        <w:rPr>
          <w:rFonts w:ascii="Arial" w:hAnsi="Arial" w:cs="Arial"/>
        </w:rPr>
        <w:t xml:space="preserve"> the function(s) of the system and, therefore, potentially increase risk.</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r w:rsidRPr="00590235">
        <w:rPr>
          <w:rFonts w:ascii="Arial" w:hAnsi="Arial" w:cs="Arial"/>
        </w:rPr>
        <w:t>01.02</w:t>
      </w:r>
      <w:r w:rsidRPr="00590235">
        <w:rPr>
          <w:rFonts w:ascii="Arial" w:hAnsi="Arial" w:cs="Arial"/>
        </w:rPr>
        <w:tab/>
        <w:t>To verify that the licensee has properly identified and resolved equipment alignment problems that could cause initiating events or impact the availability and functional capability of mitigating system or barrier.</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right="-90"/>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2044" w:right="-90" w:hanging="2044"/>
        <w:jc w:val="both"/>
        <w:rPr>
          <w:rFonts w:ascii="Arial" w:hAnsi="Arial" w:cs="Arial"/>
        </w:rPr>
      </w:pPr>
      <w:r w:rsidRPr="00590235">
        <w:rPr>
          <w:rFonts w:ascii="Arial" w:hAnsi="Arial" w:cs="Arial"/>
        </w:rPr>
        <w:t>71111.04-02</w:t>
      </w:r>
      <w:r w:rsidRPr="00590235">
        <w:rPr>
          <w:rFonts w:ascii="Arial" w:hAnsi="Arial" w:cs="Arial"/>
        </w:rPr>
        <w:tab/>
      </w:r>
      <w:r w:rsidRPr="00590235">
        <w:rPr>
          <w:rFonts w:ascii="Arial" w:hAnsi="Arial" w:cs="Arial"/>
        </w:rPr>
        <w:tab/>
        <w:t>INSPECTION REQUIREMENTS</w:t>
      </w:r>
    </w:p>
    <w:p w:rsidR="0075240E" w:rsidRPr="00590235" w:rsidRDefault="0075240E">
      <w:pPr>
        <w:widowControl/>
        <w:tabs>
          <w:tab w:val="left" w:pos="244"/>
          <w:tab w:val="left" w:pos="835"/>
          <w:tab w:val="left" w:pos="1440"/>
          <w:tab w:val="left" w:pos="2044"/>
          <w:tab w:val="left" w:pos="2635"/>
        </w:tabs>
        <w:spacing w:line="240" w:lineRule="exact"/>
        <w:ind w:right="-90"/>
        <w:jc w:val="both"/>
        <w:rPr>
          <w:rFonts w:ascii="Arial" w:hAnsi="Arial" w:cs="Arial"/>
        </w:rPr>
      </w:pPr>
    </w:p>
    <w:p w:rsidR="00EC7619" w:rsidRDefault="0075240E">
      <w:pPr>
        <w:widowControl/>
        <w:tabs>
          <w:tab w:val="left" w:pos="244"/>
          <w:tab w:val="left" w:pos="835"/>
          <w:tab w:val="left" w:pos="1440"/>
          <w:tab w:val="left" w:pos="2044"/>
          <w:tab w:val="left" w:pos="2635"/>
        </w:tabs>
        <w:spacing w:line="240" w:lineRule="exact"/>
        <w:ind w:right="-90"/>
        <w:jc w:val="both"/>
        <w:rPr>
          <w:rFonts w:ascii="Arial" w:hAnsi="Arial" w:cs="Arial"/>
        </w:rPr>
        <w:sectPr w:rsidR="00EC7619" w:rsidSect="00EC7619">
          <w:footerReference w:type="even" r:id="rId7"/>
          <w:footerReference w:type="default" r:id="rId8"/>
          <w:pgSz w:w="12240" w:h="15840"/>
          <w:pgMar w:top="720" w:right="1440" w:bottom="720" w:left="1440" w:header="720" w:footer="720" w:gutter="0"/>
          <w:pgNumType w:fmt="numberInDash" w:start="1"/>
          <w:cols w:space="720"/>
          <w:noEndnote/>
          <w:docGrid w:linePitch="326"/>
        </w:sectPr>
      </w:pPr>
      <w:r w:rsidRPr="00590235">
        <w:rPr>
          <w:rFonts w:ascii="Arial" w:hAnsi="Arial" w:cs="Arial"/>
        </w:rPr>
        <w:t xml:space="preserve">Inspectors will perform approximately three partial </w:t>
      </w:r>
      <w:proofErr w:type="spellStart"/>
      <w:r w:rsidRPr="00590235">
        <w:rPr>
          <w:rFonts w:ascii="Arial" w:hAnsi="Arial" w:cs="Arial"/>
        </w:rPr>
        <w:t>walkdown</w:t>
      </w:r>
      <w:proofErr w:type="spellEnd"/>
      <w:r w:rsidRPr="00590235">
        <w:rPr>
          <w:rFonts w:ascii="Arial" w:hAnsi="Arial" w:cs="Arial"/>
        </w:rPr>
        <w:t xml:space="preserve"> inspections each calendar quarter to verify the operability of a redundant or backup system/train or a remaining operable system/train with a high risk significance for the current plant configuration (considering out-of-service (OOS), inoperable, or degraded condition); or a risk-significant system/train that was recently realigned following an extended system outage, maintenance, modification, or testing; or a risk-significant single-train system.  This inspection activity will be performed during both shutdown and operating conditions to support the initiating events (IE), mitigating system (MS) and barrier integrity (BI) cornerstones.  In addition, inspectors will perform one complete </w:t>
      </w:r>
      <w:proofErr w:type="spellStart"/>
      <w:r w:rsidRPr="00590235">
        <w:rPr>
          <w:rFonts w:ascii="Arial" w:hAnsi="Arial" w:cs="Arial"/>
        </w:rPr>
        <w:t>walkdown</w:t>
      </w:r>
      <w:proofErr w:type="spellEnd"/>
      <w:r w:rsidRPr="00590235">
        <w:rPr>
          <w:rFonts w:ascii="Arial" w:hAnsi="Arial" w:cs="Arial"/>
        </w:rPr>
        <w:t xml:space="preserve"> every 6 months to support only the MS cornerstone.</w:t>
      </w:r>
    </w:p>
    <w:p w:rsidR="0075240E" w:rsidRPr="00590235" w:rsidRDefault="0075240E">
      <w:pPr>
        <w:widowControl/>
        <w:tabs>
          <w:tab w:val="left" w:pos="244"/>
          <w:tab w:val="left" w:pos="835"/>
          <w:tab w:val="left" w:pos="1440"/>
          <w:tab w:val="left" w:pos="2044"/>
          <w:tab w:val="left" w:pos="2635"/>
        </w:tabs>
        <w:spacing w:line="240" w:lineRule="exact"/>
        <w:ind w:right="-90"/>
        <w:jc w:val="both"/>
        <w:rPr>
          <w:rFonts w:ascii="Arial" w:hAnsi="Arial" w:cs="Arial"/>
        </w:rPr>
      </w:pPr>
    </w:p>
    <w:p w:rsidR="0075240E" w:rsidRDefault="0075240E">
      <w:pPr>
        <w:widowControl/>
        <w:tabs>
          <w:tab w:val="left" w:pos="244"/>
          <w:tab w:val="left" w:pos="835"/>
          <w:tab w:val="left" w:pos="1440"/>
          <w:tab w:val="left" w:pos="2044"/>
          <w:tab w:val="left" w:pos="2635"/>
        </w:tabs>
        <w:spacing w:line="240" w:lineRule="exact"/>
        <w:ind w:right="-90"/>
        <w:jc w:val="both"/>
        <w:rPr>
          <w:rFonts w:ascii="Arial" w:hAnsi="Arial" w:cs="Arial"/>
        </w:rPr>
      </w:pPr>
    </w:p>
    <w:p w:rsidR="002C3D0C" w:rsidRPr="00590235" w:rsidRDefault="002C3D0C">
      <w:pPr>
        <w:widowControl/>
        <w:tabs>
          <w:tab w:val="left" w:pos="244"/>
          <w:tab w:val="left" w:pos="835"/>
          <w:tab w:val="left" w:pos="1440"/>
          <w:tab w:val="left" w:pos="2044"/>
          <w:tab w:val="left" w:pos="2635"/>
        </w:tabs>
        <w:spacing w:line="240" w:lineRule="exact"/>
        <w:ind w:right="-90"/>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835" w:right="-90" w:hanging="835"/>
        <w:jc w:val="both"/>
        <w:rPr>
          <w:rFonts w:ascii="Arial" w:hAnsi="Arial" w:cs="Arial"/>
        </w:rPr>
      </w:pPr>
      <w:r w:rsidRPr="00590235">
        <w:rPr>
          <w:rFonts w:ascii="Arial" w:hAnsi="Arial" w:cs="Arial"/>
        </w:rPr>
        <w:t>02.01</w:t>
      </w:r>
      <w:r w:rsidRPr="00590235">
        <w:rPr>
          <w:rFonts w:ascii="Arial" w:hAnsi="Arial" w:cs="Arial"/>
        </w:rPr>
        <w:tab/>
      </w:r>
      <w:r w:rsidRPr="00590235">
        <w:rPr>
          <w:rFonts w:ascii="Arial" w:hAnsi="Arial" w:cs="Arial"/>
          <w:u w:val="single"/>
        </w:rPr>
        <w:t xml:space="preserve">Partial </w:t>
      </w:r>
      <w:proofErr w:type="spellStart"/>
      <w:r w:rsidRPr="00590235">
        <w:rPr>
          <w:rFonts w:ascii="Arial" w:hAnsi="Arial" w:cs="Arial"/>
          <w:u w:val="single"/>
        </w:rPr>
        <w:t>Walkdown</w:t>
      </w:r>
      <w:proofErr w:type="spellEnd"/>
    </w:p>
    <w:p w:rsidR="0075240E" w:rsidRPr="00590235" w:rsidRDefault="0075240E">
      <w:pPr>
        <w:widowControl/>
        <w:tabs>
          <w:tab w:val="left" w:pos="244"/>
          <w:tab w:val="left" w:pos="835"/>
          <w:tab w:val="left" w:pos="1440"/>
          <w:tab w:val="left" w:pos="2044"/>
          <w:tab w:val="left" w:pos="2635"/>
        </w:tabs>
        <w:spacing w:line="240" w:lineRule="exact"/>
        <w:ind w:right="-90"/>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right="-90"/>
        <w:jc w:val="both"/>
        <w:rPr>
          <w:rFonts w:ascii="Arial" w:hAnsi="Arial" w:cs="Arial"/>
        </w:rPr>
        <w:sectPr w:rsidR="0075240E" w:rsidRPr="00590235" w:rsidSect="00F706B4">
          <w:pgSz w:w="12240" w:h="15840"/>
          <w:pgMar w:top="720" w:right="1440" w:bottom="720" w:left="1440" w:header="720" w:footer="720" w:gutter="0"/>
          <w:pgNumType w:fmt="numberInDash"/>
          <w:cols w:space="720"/>
          <w:noEndnote/>
          <w:docGrid w:linePitch="326"/>
        </w:sectPr>
      </w:pPr>
    </w:p>
    <w:p w:rsidR="0075240E" w:rsidRPr="00590235" w:rsidRDefault="0075240E">
      <w:pPr>
        <w:widowControl/>
        <w:tabs>
          <w:tab w:val="left" w:pos="244"/>
          <w:tab w:val="left" w:pos="835"/>
          <w:tab w:val="left" w:pos="1440"/>
          <w:tab w:val="left" w:pos="2044"/>
          <w:tab w:val="left" w:pos="2635"/>
        </w:tabs>
        <w:spacing w:line="240" w:lineRule="exact"/>
        <w:ind w:left="835" w:hanging="591"/>
        <w:jc w:val="both"/>
        <w:rPr>
          <w:rFonts w:ascii="Arial" w:hAnsi="Arial" w:cs="Arial"/>
        </w:rPr>
      </w:pPr>
      <w:r w:rsidRPr="00590235">
        <w:rPr>
          <w:rFonts w:ascii="Arial" w:hAnsi="Arial" w:cs="Arial"/>
        </w:rPr>
        <w:lastRenderedPageBreak/>
        <w:t>a.</w:t>
      </w:r>
      <w:r w:rsidRPr="00590235">
        <w:rPr>
          <w:rFonts w:ascii="Arial" w:hAnsi="Arial" w:cs="Arial"/>
        </w:rPr>
        <w:tab/>
        <w:t xml:space="preserve">Select a redundant or backup system/train or a remaining operable system/train with a high risk significance for the current plant configuration (considering OOS, inoperable, or degraded condition); or a risk-significant system/train that was recently realigned following an extended system outage, maintenance, modification, or testing; or a risk-significant single-train system. </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835" w:hanging="591"/>
        <w:jc w:val="both"/>
        <w:rPr>
          <w:rFonts w:ascii="Arial" w:hAnsi="Arial" w:cs="Arial"/>
        </w:rPr>
      </w:pPr>
      <w:r w:rsidRPr="00590235">
        <w:rPr>
          <w:rFonts w:ascii="Arial" w:hAnsi="Arial" w:cs="Arial"/>
        </w:rPr>
        <w:t>b.</w:t>
      </w:r>
      <w:r w:rsidRPr="00590235">
        <w:rPr>
          <w:rFonts w:ascii="Arial" w:hAnsi="Arial" w:cs="Arial"/>
        </w:rPr>
        <w:tab/>
        <w:t>Review documents to determine the correct system lineup.  Consider plant procedures, including abnormal and emergency operating procedures and drawings.</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835" w:hanging="591"/>
        <w:jc w:val="both"/>
        <w:rPr>
          <w:rFonts w:ascii="Arial" w:hAnsi="Arial" w:cs="Arial"/>
        </w:rPr>
      </w:pPr>
      <w:r w:rsidRPr="00590235">
        <w:rPr>
          <w:rFonts w:ascii="Arial" w:hAnsi="Arial" w:cs="Arial"/>
        </w:rPr>
        <w:t>c.</w:t>
      </w:r>
      <w:r w:rsidRPr="00590235">
        <w:rPr>
          <w:rFonts w:ascii="Arial" w:hAnsi="Arial" w:cs="Arial"/>
        </w:rPr>
        <w:tab/>
        <w:t>Verify that the critical portions of the selected system/train are correctly aligned, and identify any discrepancies.</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835" w:hanging="835"/>
        <w:jc w:val="both"/>
        <w:rPr>
          <w:rFonts w:ascii="Arial" w:hAnsi="Arial" w:cs="Arial"/>
        </w:rPr>
      </w:pPr>
      <w:r w:rsidRPr="00590235">
        <w:rPr>
          <w:rFonts w:ascii="Arial" w:hAnsi="Arial" w:cs="Arial"/>
        </w:rPr>
        <w:t>02.02</w:t>
      </w:r>
      <w:r w:rsidRPr="00590235">
        <w:rPr>
          <w:rFonts w:ascii="Arial" w:hAnsi="Arial" w:cs="Arial"/>
        </w:rPr>
        <w:tab/>
      </w:r>
      <w:r w:rsidRPr="00590235">
        <w:rPr>
          <w:rFonts w:ascii="Arial" w:hAnsi="Arial" w:cs="Arial"/>
          <w:u w:val="single"/>
        </w:rPr>
        <w:t xml:space="preserve">Complete </w:t>
      </w:r>
      <w:proofErr w:type="spellStart"/>
      <w:r w:rsidRPr="00590235">
        <w:rPr>
          <w:rFonts w:ascii="Arial" w:hAnsi="Arial" w:cs="Arial"/>
          <w:u w:val="single"/>
        </w:rPr>
        <w:t>Walkdown</w:t>
      </w:r>
      <w:proofErr w:type="spellEnd"/>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835" w:hanging="591"/>
        <w:jc w:val="both"/>
        <w:rPr>
          <w:rFonts w:ascii="Arial" w:hAnsi="Arial" w:cs="Arial"/>
        </w:rPr>
      </w:pPr>
      <w:r w:rsidRPr="00590235">
        <w:rPr>
          <w:rFonts w:ascii="Arial" w:hAnsi="Arial" w:cs="Arial"/>
        </w:rPr>
        <w:t>a.</w:t>
      </w:r>
      <w:r w:rsidRPr="00590235">
        <w:rPr>
          <w:rFonts w:ascii="Arial" w:hAnsi="Arial" w:cs="Arial"/>
        </w:rPr>
        <w:tab/>
        <w:t xml:space="preserve">Select a risk-significant mitigating system on the basis of the site-specific risk study, current plant mode, and previous </w:t>
      </w:r>
      <w:proofErr w:type="spellStart"/>
      <w:r w:rsidRPr="00590235">
        <w:rPr>
          <w:rFonts w:ascii="Arial" w:hAnsi="Arial" w:cs="Arial"/>
        </w:rPr>
        <w:t>walkdowns</w:t>
      </w:r>
      <w:proofErr w:type="spellEnd"/>
      <w:r w:rsidRPr="00590235">
        <w:rPr>
          <w:rFonts w:ascii="Arial" w:hAnsi="Arial" w:cs="Arial"/>
        </w:rPr>
        <w:t>.</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835" w:hanging="591"/>
        <w:jc w:val="both"/>
        <w:rPr>
          <w:rFonts w:ascii="Arial" w:hAnsi="Arial" w:cs="Arial"/>
        </w:rPr>
      </w:pPr>
      <w:r w:rsidRPr="00590235">
        <w:rPr>
          <w:rFonts w:ascii="Arial" w:hAnsi="Arial" w:cs="Arial"/>
        </w:rPr>
        <w:t>b.</w:t>
      </w:r>
      <w:r w:rsidRPr="00590235">
        <w:rPr>
          <w:rFonts w:ascii="Arial" w:hAnsi="Arial" w:cs="Arial"/>
        </w:rPr>
        <w:tab/>
        <w:t xml:space="preserve">Review documents to determine the correct system lineup.  Consider plant procedures, including abnormal and emergency operating procedures, drawings, the updated final safety analysis report, and vendor manuals. </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835" w:hanging="591"/>
        <w:jc w:val="both"/>
        <w:rPr>
          <w:rFonts w:ascii="Arial" w:hAnsi="Arial" w:cs="Arial"/>
        </w:rPr>
      </w:pPr>
      <w:r w:rsidRPr="00590235">
        <w:rPr>
          <w:rFonts w:ascii="Arial" w:hAnsi="Arial" w:cs="Arial"/>
        </w:rPr>
        <w:t>c.</w:t>
      </w:r>
      <w:r w:rsidRPr="00590235">
        <w:rPr>
          <w:rFonts w:ascii="Arial" w:hAnsi="Arial" w:cs="Arial"/>
        </w:rPr>
        <w:tab/>
        <w:t>Review any outstanding maintenance work requests on the system/train and any deficiencies that could affect the ability of the system to perform its function(s).</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835" w:hanging="591"/>
        <w:jc w:val="both"/>
        <w:rPr>
          <w:rFonts w:ascii="Arial" w:hAnsi="Arial" w:cs="Arial"/>
        </w:rPr>
      </w:pPr>
      <w:r w:rsidRPr="00590235">
        <w:rPr>
          <w:rFonts w:ascii="Arial" w:hAnsi="Arial" w:cs="Arial"/>
        </w:rPr>
        <w:t>d.</w:t>
      </w:r>
      <w:r w:rsidRPr="00590235">
        <w:rPr>
          <w:rFonts w:ascii="Arial" w:hAnsi="Arial" w:cs="Arial"/>
        </w:rPr>
        <w:tab/>
        <w:t xml:space="preserve">Review any outstanding design issues, including temporary modifications, operator workarounds, and items that are tracked by the engineering department. </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835" w:hanging="591"/>
        <w:jc w:val="both"/>
        <w:rPr>
          <w:rFonts w:ascii="Arial" w:hAnsi="Arial" w:cs="Arial"/>
        </w:rPr>
      </w:pPr>
      <w:r w:rsidRPr="00590235">
        <w:rPr>
          <w:rFonts w:ascii="Arial" w:hAnsi="Arial" w:cs="Arial"/>
        </w:rPr>
        <w:t>e.</w:t>
      </w:r>
      <w:r w:rsidRPr="00590235">
        <w:rPr>
          <w:rFonts w:ascii="Arial" w:hAnsi="Arial" w:cs="Arial"/>
        </w:rPr>
        <w:tab/>
        <w:t xml:space="preserve">Perform the </w:t>
      </w:r>
      <w:proofErr w:type="spellStart"/>
      <w:r w:rsidRPr="00590235">
        <w:rPr>
          <w:rFonts w:ascii="Arial" w:hAnsi="Arial" w:cs="Arial"/>
        </w:rPr>
        <w:t>walkdown</w:t>
      </w:r>
      <w:proofErr w:type="spellEnd"/>
      <w:r w:rsidRPr="00590235">
        <w:rPr>
          <w:rFonts w:ascii="Arial" w:hAnsi="Arial" w:cs="Arial"/>
        </w:rPr>
        <w:t xml:space="preserve"> inspection.  Identify any discrepancies between the existing alignment of the system equipment and the correct alignment.  Use the following examples to identify items to review during the </w:t>
      </w:r>
      <w:proofErr w:type="spellStart"/>
      <w:r w:rsidRPr="00590235">
        <w:rPr>
          <w:rFonts w:ascii="Arial" w:hAnsi="Arial" w:cs="Arial"/>
        </w:rPr>
        <w:t>walkdown</w:t>
      </w:r>
      <w:proofErr w:type="spellEnd"/>
      <w:r w:rsidRPr="00590235">
        <w:rPr>
          <w:rFonts w:ascii="Arial" w:hAnsi="Arial" w:cs="Arial"/>
        </w:rPr>
        <w:t>.</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1440" w:hanging="605"/>
        <w:jc w:val="both"/>
        <w:rPr>
          <w:rFonts w:ascii="Arial" w:hAnsi="Arial" w:cs="Arial"/>
        </w:rPr>
      </w:pPr>
      <w:r w:rsidRPr="00590235">
        <w:rPr>
          <w:rFonts w:ascii="Arial" w:hAnsi="Arial" w:cs="Arial"/>
        </w:rPr>
        <w:t>1.</w:t>
      </w:r>
      <w:r w:rsidRPr="00590235">
        <w:rPr>
          <w:rFonts w:ascii="Arial" w:hAnsi="Arial" w:cs="Arial"/>
        </w:rPr>
        <w:tab/>
        <w:t>Valves are correctly positioned and do not exhibit leakage that would impact the function(s) of any given valve.</w:t>
      </w:r>
    </w:p>
    <w:p w:rsidR="0075240E" w:rsidRPr="00590235" w:rsidRDefault="0075240E">
      <w:pPr>
        <w:widowControl/>
        <w:tabs>
          <w:tab w:val="left" w:pos="244"/>
          <w:tab w:val="left" w:pos="835"/>
          <w:tab w:val="left" w:pos="1440"/>
          <w:tab w:val="left" w:pos="2044"/>
          <w:tab w:val="left" w:pos="2635"/>
        </w:tabs>
        <w:spacing w:line="240" w:lineRule="exact"/>
        <w:ind w:left="1440" w:hanging="605"/>
        <w:jc w:val="both"/>
        <w:rPr>
          <w:rFonts w:ascii="Arial" w:hAnsi="Arial" w:cs="Arial"/>
        </w:rPr>
      </w:pPr>
      <w:r w:rsidRPr="00590235">
        <w:rPr>
          <w:rFonts w:ascii="Arial" w:hAnsi="Arial" w:cs="Arial"/>
        </w:rPr>
        <w:t>2.</w:t>
      </w:r>
      <w:r w:rsidRPr="00590235">
        <w:rPr>
          <w:rFonts w:ascii="Arial" w:hAnsi="Arial" w:cs="Arial"/>
        </w:rPr>
        <w:tab/>
        <w:t>Valves are locked as required by the licensee</w:t>
      </w:r>
      <w:r w:rsidRPr="00590235">
        <w:rPr>
          <w:rFonts w:ascii="Arial" w:hAnsi="Arial" w:cs="Arial"/>
        </w:rPr>
        <w:sym w:font="WP TypographicSymbols" w:char="003D"/>
      </w:r>
      <w:r w:rsidRPr="00590235">
        <w:rPr>
          <w:rFonts w:ascii="Arial" w:hAnsi="Arial" w:cs="Arial"/>
        </w:rPr>
        <w:t>s locked valve program.</w:t>
      </w:r>
    </w:p>
    <w:p w:rsidR="0075240E" w:rsidRPr="00590235" w:rsidRDefault="0075240E">
      <w:pPr>
        <w:widowControl/>
        <w:tabs>
          <w:tab w:val="left" w:pos="244"/>
          <w:tab w:val="left" w:pos="835"/>
          <w:tab w:val="left" w:pos="1440"/>
          <w:tab w:val="left" w:pos="2044"/>
          <w:tab w:val="left" w:pos="2635"/>
        </w:tabs>
        <w:spacing w:line="240" w:lineRule="exact"/>
        <w:ind w:left="1440" w:hanging="605"/>
        <w:jc w:val="both"/>
        <w:rPr>
          <w:rFonts w:ascii="Arial" w:hAnsi="Arial" w:cs="Arial"/>
        </w:rPr>
      </w:pPr>
      <w:r w:rsidRPr="00590235">
        <w:rPr>
          <w:rFonts w:ascii="Arial" w:hAnsi="Arial" w:cs="Arial"/>
        </w:rPr>
        <w:t>3.</w:t>
      </w:r>
      <w:r w:rsidRPr="00590235">
        <w:rPr>
          <w:rFonts w:ascii="Arial" w:hAnsi="Arial" w:cs="Arial"/>
        </w:rPr>
        <w:tab/>
        <w:t>Electrical power is available as required.</w:t>
      </w:r>
    </w:p>
    <w:p w:rsidR="0075240E" w:rsidRPr="00590235" w:rsidRDefault="0075240E">
      <w:pPr>
        <w:widowControl/>
        <w:tabs>
          <w:tab w:val="left" w:pos="244"/>
          <w:tab w:val="left" w:pos="835"/>
          <w:tab w:val="left" w:pos="1440"/>
          <w:tab w:val="left" w:pos="2044"/>
          <w:tab w:val="left" w:pos="2635"/>
        </w:tabs>
        <w:spacing w:line="240" w:lineRule="exact"/>
        <w:ind w:left="1440" w:hanging="605"/>
        <w:jc w:val="both"/>
        <w:rPr>
          <w:rFonts w:ascii="Arial" w:hAnsi="Arial" w:cs="Arial"/>
        </w:rPr>
      </w:pPr>
      <w:r w:rsidRPr="00590235">
        <w:rPr>
          <w:rFonts w:ascii="Arial" w:hAnsi="Arial" w:cs="Arial"/>
        </w:rPr>
        <w:t>4.</w:t>
      </w:r>
      <w:r w:rsidRPr="00590235">
        <w:rPr>
          <w:rFonts w:ascii="Arial" w:hAnsi="Arial" w:cs="Arial"/>
        </w:rPr>
        <w:tab/>
        <w:t>Major system components are correctly labeled, lubricated, cooled, ventilated, etc.</w:t>
      </w:r>
    </w:p>
    <w:p w:rsidR="0075240E" w:rsidRPr="00590235" w:rsidRDefault="0075240E">
      <w:pPr>
        <w:widowControl/>
        <w:tabs>
          <w:tab w:val="left" w:pos="244"/>
          <w:tab w:val="left" w:pos="835"/>
          <w:tab w:val="left" w:pos="1440"/>
          <w:tab w:val="left" w:pos="2044"/>
          <w:tab w:val="left" w:pos="2635"/>
        </w:tabs>
        <w:spacing w:line="240" w:lineRule="exact"/>
        <w:ind w:left="1440" w:hanging="605"/>
        <w:jc w:val="both"/>
        <w:rPr>
          <w:rFonts w:ascii="Arial" w:hAnsi="Arial" w:cs="Arial"/>
        </w:rPr>
      </w:pPr>
      <w:r w:rsidRPr="00590235">
        <w:rPr>
          <w:rFonts w:ascii="Arial" w:hAnsi="Arial" w:cs="Arial"/>
        </w:rPr>
        <w:t>5.</w:t>
      </w:r>
      <w:r w:rsidRPr="00590235">
        <w:rPr>
          <w:rFonts w:ascii="Arial" w:hAnsi="Arial" w:cs="Arial"/>
        </w:rPr>
        <w:tab/>
        <w:t>Hangers and supports are correctly installed and functional.</w:t>
      </w:r>
    </w:p>
    <w:p w:rsidR="0075240E" w:rsidRPr="00590235" w:rsidRDefault="0075240E">
      <w:pPr>
        <w:widowControl/>
        <w:tabs>
          <w:tab w:val="left" w:pos="244"/>
          <w:tab w:val="left" w:pos="835"/>
          <w:tab w:val="left" w:pos="1440"/>
          <w:tab w:val="left" w:pos="2044"/>
          <w:tab w:val="left" w:pos="2635"/>
        </w:tabs>
        <w:spacing w:line="240" w:lineRule="exact"/>
        <w:ind w:left="1440" w:hanging="605"/>
        <w:jc w:val="both"/>
        <w:rPr>
          <w:rFonts w:ascii="Arial" w:hAnsi="Arial" w:cs="Arial"/>
        </w:rPr>
      </w:pPr>
      <w:r w:rsidRPr="00590235">
        <w:rPr>
          <w:rFonts w:ascii="Arial" w:hAnsi="Arial" w:cs="Arial"/>
        </w:rPr>
        <w:t>6.</w:t>
      </w:r>
      <w:r w:rsidRPr="00590235">
        <w:rPr>
          <w:rFonts w:ascii="Arial" w:hAnsi="Arial" w:cs="Arial"/>
        </w:rPr>
        <w:tab/>
        <w:t>Essential support systems are operational.</w:t>
      </w:r>
    </w:p>
    <w:p w:rsidR="0075240E" w:rsidRPr="00590235" w:rsidRDefault="0075240E">
      <w:pPr>
        <w:pStyle w:val="Level1"/>
        <w:widowControl/>
        <w:tabs>
          <w:tab w:val="left" w:pos="244"/>
          <w:tab w:val="left" w:pos="835"/>
          <w:tab w:val="num" w:pos="1440"/>
          <w:tab w:val="left" w:pos="2044"/>
          <w:tab w:val="left" w:pos="2635"/>
        </w:tabs>
        <w:spacing w:line="240" w:lineRule="exact"/>
        <w:jc w:val="both"/>
        <w:rPr>
          <w:rFonts w:ascii="Arial" w:hAnsi="Arial" w:cs="Arial"/>
        </w:rPr>
      </w:pPr>
      <w:r w:rsidRPr="00590235">
        <w:rPr>
          <w:rFonts w:ascii="Arial" w:hAnsi="Arial" w:cs="Arial"/>
        </w:rPr>
        <w:t>Ancillary equipment or debris does not interfere with system performance.</w:t>
      </w:r>
    </w:p>
    <w:p w:rsidR="0075240E" w:rsidRPr="00590235" w:rsidRDefault="0075240E">
      <w:pPr>
        <w:pStyle w:val="Level1"/>
        <w:widowControl/>
        <w:tabs>
          <w:tab w:val="left" w:pos="244"/>
          <w:tab w:val="left" w:pos="835"/>
          <w:tab w:val="num" w:pos="1440"/>
          <w:tab w:val="left" w:pos="2044"/>
          <w:tab w:val="left" w:pos="2635"/>
        </w:tabs>
        <w:spacing w:line="240" w:lineRule="exact"/>
        <w:jc w:val="both"/>
        <w:rPr>
          <w:rFonts w:ascii="Arial" w:hAnsi="Arial" w:cs="Arial"/>
        </w:rPr>
      </w:pPr>
      <w:r w:rsidRPr="00590235">
        <w:rPr>
          <w:rFonts w:ascii="Arial" w:hAnsi="Arial" w:cs="Arial"/>
        </w:rPr>
        <w:t>Tagging clearances are appropriate.</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835" w:hanging="835"/>
        <w:jc w:val="both"/>
        <w:rPr>
          <w:rFonts w:ascii="Arial" w:hAnsi="Arial" w:cs="Arial"/>
        </w:rPr>
      </w:pPr>
      <w:r w:rsidRPr="00590235">
        <w:rPr>
          <w:rFonts w:ascii="Arial" w:hAnsi="Arial" w:cs="Arial"/>
        </w:rPr>
        <w:t>02.03</w:t>
      </w:r>
      <w:r w:rsidRPr="00590235">
        <w:rPr>
          <w:rFonts w:ascii="Arial" w:hAnsi="Arial" w:cs="Arial"/>
        </w:rPr>
        <w:tab/>
      </w:r>
      <w:r w:rsidRPr="00590235">
        <w:rPr>
          <w:rFonts w:ascii="Arial" w:hAnsi="Arial" w:cs="Arial"/>
          <w:u w:val="single"/>
        </w:rPr>
        <w:t>Identification and Resolution of Problems</w:t>
      </w:r>
      <w:r w:rsidRPr="00590235">
        <w:rPr>
          <w:rFonts w:ascii="Arial" w:hAnsi="Arial" w:cs="Arial"/>
        </w:rPr>
        <w:t xml:space="preserve"> </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835" w:hanging="591"/>
        <w:jc w:val="both"/>
        <w:rPr>
          <w:rFonts w:ascii="Arial" w:hAnsi="Arial" w:cs="Arial"/>
        </w:rPr>
      </w:pPr>
      <w:r w:rsidRPr="00590235">
        <w:rPr>
          <w:rFonts w:ascii="Arial" w:hAnsi="Arial" w:cs="Arial"/>
        </w:rPr>
        <w:t xml:space="preserve">a. </w:t>
      </w:r>
      <w:r w:rsidRPr="00590235">
        <w:rPr>
          <w:rFonts w:ascii="Arial" w:hAnsi="Arial" w:cs="Arial"/>
        </w:rPr>
        <w:tab/>
        <w:t xml:space="preserve">If an equipment alignment problem occurs or the inspector becomes aware of a significant equipment alignment problem that affects the ability of a mitigating system or barrier to perform its function(s), perform additional review to </w:t>
      </w:r>
      <w:r w:rsidRPr="00590235">
        <w:rPr>
          <w:rFonts w:ascii="Arial" w:hAnsi="Arial" w:cs="Arial"/>
        </w:rPr>
        <w:lastRenderedPageBreak/>
        <w:t>determine if the problem is accurately described and classified in the licensee</w:t>
      </w:r>
      <w:r w:rsidRPr="00590235">
        <w:rPr>
          <w:rFonts w:ascii="Arial" w:hAnsi="Arial" w:cs="Arial"/>
        </w:rPr>
        <w:sym w:font="WP TypographicSymbols" w:char="003D"/>
      </w:r>
      <w:r w:rsidRPr="00590235">
        <w:rPr>
          <w:rFonts w:ascii="Arial" w:hAnsi="Arial" w:cs="Arial"/>
        </w:rPr>
        <w:t>s corrective action program.</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835" w:hanging="591"/>
        <w:jc w:val="both"/>
        <w:rPr>
          <w:rFonts w:ascii="Arial" w:hAnsi="Arial" w:cs="Arial"/>
        </w:rPr>
      </w:pPr>
      <w:r w:rsidRPr="00590235">
        <w:rPr>
          <w:rFonts w:ascii="Arial" w:hAnsi="Arial" w:cs="Arial"/>
        </w:rPr>
        <w:t xml:space="preserve">b. </w:t>
      </w:r>
      <w:r w:rsidRPr="00590235">
        <w:rPr>
          <w:rFonts w:ascii="Arial" w:hAnsi="Arial" w:cs="Arial"/>
        </w:rPr>
        <w:tab/>
        <w:t xml:space="preserve">During each complete system </w:t>
      </w:r>
      <w:proofErr w:type="spellStart"/>
      <w:r w:rsidRPr="00590235">
        <w:rPr>
          <w:rFonts w:ascii="Arial" w:hAnsi="Arial" w:cs="Arial"/>
        </w:rPr>
        <w:t>walkdown</w:t>
      </w:r>
      <w:proofErr w:type="spellEnd"/>
      <w:r w:rsidRPr="00590235">
        <w:rPr>
          <w:rFonts w:ascii="Arial" w:hAnsi="Arial" w:cs="Arial"/>
        </w:rPr>
        <w:t xml:space="preserve"> inspection, sample the licensee</w:t>
      </w:r>
      <w:r w:rsidRPr="00590235">
        <w:rPr>
          <w:rFonts w:ascii="Arial" w:hAnsi="Arial" w:cs="Arial"/>
        </w:rPr>
        <w:sym w:font="WP TypographicSymbols" w:char="003D"/>
      </w:r>
      <w:r w:rsidRPr="00590235">
        <w:rPr>
          <w:rFonts w:ascii="Arial" w:hAnsi="Arial" w:cs="Arial"/>
        </w:rPr>
        <w:t xml:space="preserve">s corrective action program records to verify that the licensee is identifying equipment alignment problems at an appropriate threshold and evaluate their resolution.  This review includes equipment alignment problems for all risk-significant systems and is not restricted to the system being inspected.  See Inspection Procedure (IP) 71152, </w:t>
      </w:r>
      <w:r w:rsidRPr="00590235">
        <w:rPr>
          <w:rFonts w:ascii="Arial" w:hAnsi="Arial" w:cs="Arial"/>
        </w:rPr>
        <w:sym w:font="WP TypographicSymbols" w:char="0041"/>
      </w:r>
      <w:r w:rsidRPr="00590235">
        <w:rPr>
          <w:rFonts w:ascii="Arial" w:hAnsi="Arial" w:cs="Arial"/>
        </w:rPr>
        <w:t>Identification and Resolution of Problems,</w:t>
      </w:r>
      <w:r w:rsidRPr="00590235">
        <w:rPr>
          <w:rFonts w:ascii="Arial" w:hAnsi="Arial" w:cs="Arial"/>
        </w:rPr>
        <w:sym w:font="WP TypographicSymbols" w:char="0040"/>
      </w:r>
      <w:r w:rsidRPr="00590235">
        <w:rPr>
          <w:rFonts w:ascii="Arial" w:hAnsi="Arial" w:cs="Arial"/>
        </w:rPr>
        <w:t xml:space="preserve"> for additional guidance.</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sectPr w:rsidR="0075240E" w:rsidRPr="00590235" w:rsidSect="006640F5">
          <w:footerReference w:type="even" r:id="rId9"/>
          <w:footerReference w:type="default" r:id="rId10"/>
          <w:type w:val="continuous"/>
          <w:pgSz w:w="12240" w:h="15840"/>
          <w:pgMar w:top="1080" w:right="1440" w:bottom="720" w:left="1440" w:header="1080" w:footer="720" w:gutter="0"/>
          <w:pgNumType w:fmt="numberInDash"/>
          <w:cols w:space="720"/>
          <w:noEndnote/>
        </w:sectPr>
      </w:pPr>
    </w:p>
    <w:p w:rsidR="0075240E" w:rsidRPr="00590235" w:rsidRDefault="0075240E">
      <w:pPr>
        <w:pStyle w:val="Level2"/>
        <w:widowControl/>
        <w:tabs>
          <w:tab w:val="left" w:pos="244"/>
          <w:tab w:val="num" w:pos="835"/>
          <w:tab w:val="left" w:pos="1440"/>
          <w:tab w:val="left" w:pos="2044"/>
          <w:tab w:val="left" w:pos="2635"/>
        </w:tabs>
        <w:spacing w:line="240" w:lineRule="exact"/>
        <w:jc w:val="both"/>
        <w:rPr>
          <w:rFonts w:ascii="Arial" w:hAnsi="Arial" w:cs="Arial"/>
        </w:rPr>
      </w:pPr>
      <w:r w:rsidRPr="00590235">
        <w:rPr>
          <w:rFonts w:ascii="Arial" w:hAnsi="Arial" w:cs="Arial"/>
        </w:rPr>
        <w:lastRenderedPageBreak/>
        <w:t xml:space="preserve">Follow up on any equipment alignment problems that have been identified during daily plant tours and control room </w:t>
      </w:r>
      <w:proofErr w:type="spellStart"/>
      <w:r w:rsidRPr="00590235">
        <w:rPr>
          <w:rFonts w:ascii="Arial" w:hAnsi="Arial" w:cs="Arial"/>
        </w:rPr>
        <w:t>walkdowns</w:t>
      </w:r>
      <w:proofErr w:type="spellEnd"/>
      <w:r w:rsidRPr="00590235">
        <w:rPr>
          <w:rFonts w:ascii="Arial" w:hAnsi="Arial" w:cs="Arial"/>
        </w:rPr>
        <w:t xml:space="preserve"> performed using Inspection Manual Chapter (IMC) 2515, Appendix D, </w:t>
      </w:r>
      <w:r w:rsidRPr="00590235">
        <w:rPr>
          <w:rFonts w:ascii="Arial" w:hAnsi="Arial" w:cs="Arial"/>
        </w:rPr>
        <w:sym w:font="WP TypographicSymbols" w:char="0041"/>
      </w:r>
      <w:proofErr w:type="gramStart"/>
      <w:r w:rsidRPr="00590235">
        <w:rPr>
          <w:rFonts w:ascii="Arial" w:hAnsi="Arial" w:cs="Arial"/>
        </w:rPr>
        <w:t>Plant</w:t>
      </w:r>
      <w:proofErr w:type="gramEnd"/>
      <w:r w:rsidRPr="00590235">
        <w:rPr>
          <w:rFonts w:ascii="Arial" w:hAnsi="Arial" w:cs="Arial"/>
        </w:rPr>
        <w:t xml:space="preserve"> Status.</w:t>
      </w:r>
      <w:r w:rsidRPr="00590235">
        <w:rPr>
          <w:rFonts w:ascii="Arial" w:hAnsi="Arial" w:cs="Arial"/>
        </w:rPr>
        <w:sym w:font="WP TypographicSymbols" w:char="0040"/>
      </w:r>
      <w:r w:rsidRPr="00590235">
        <w:rPr>
          <w:rFonts w:ascii="Arial" w:hAnsi="Arial" w:cs="Arial"/>
        </w:rPr>
        <w:t xml:space="preserve">  The objective of this </w:t>
      </w:r>
      <w:proofErr w:type="spellStart"/>
      <w:r w:rsidRPr="00590235">
        <w:rPr>
          <w:rFonts w:ascii="Arial" w:hAnsi="Arial" w:cs="Arial"/>
        </w:rPr>
        <w:t>followup</w:t>
      </w:r>
      <w:proofErr w:type="spellEnd"/>
      <w:r w:rsidRPr="00590235">
        <w:rPr>
          <w:rFonts w:ascii="Arial" w:hAnsi="Arial" w:cs="Arial"/>
        </w:rPr>
        <w:t xml:space="preserve"> is to determine if the problem is accurately described and classified in the licensee</w:t>
      </w:r>
      <w:r w:rsidRPr="00590235">
        <w:rPr>
          <w:rFonts w:ascii="Arial" w:hAnsi="Arial" w:cs="Arial"/>
        </w:rPr>
        <w:sym w:font="WP TypographicSymbols" w:char="003D"/>
      </w:r>
      <w:r w:rsidRPr="00590235">
        <w:rPr>
          <w:rFonts w:ascii="Arial" w:hAnsi="Arial" w:cs="Arial"/>
        </w:rPr>
        <w:t>s corrective action program.</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2044" w:hanging="2044"/>
        <w:jc w:val="both"/>
        <w:rPr>
          <w:rFonts w:ascii="Arial" w:hAnsi="Arial" w:cs="Arial"/>
        </w:rPr>
      </w:pPr>
      <w:r w:rsidRPr="00590235">
        <w:rPr>
          <w:rFonts w:ascii="Arial" w:hAnsi="Arial" w:cs="Arial"/>
        </w:rPr>
        <w:t>71111.04-03</w:t>
      </w:r>
      <w:r w:rsidRPr="00590235">
        <w:rPr>
          <w:rFonts w:ascii="Arial" w:hAnsi="Arial" w:cs="Arial"/>
        </w:rPr>
        <w:tab/>
      </w:r>
      <w:r w:rsidRPr="00590235">
        <w:rPr>
          <w:rFonts w:ascii="Arial" w:hAnsi="Arial" w:cs="Arial"/>
        </w:rPr>
        <w:tab/>
        <w:t>INSPECTION GUIDANCE</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r w:rsidRPr="00590235">
        <w:rPr>
          <w:rFonts w:ascii="Arial" w:hAnsi="Arial" w:cs="Arial"/>
          <w:u w:val="single"/>
        </w:rPr>
        <w:t>General Guidance</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r w:rsidRPr="00590235">
        <w:rPr>
          <w:rFonts w:ascii="Arial" w:hAnsi="Arial" w:cs="Arial"/>
        </w:rPr>
        <w:t xml:space="preserve">Inspection findings that affect risk involve equipment alignment problems that could cause an initiating event or impact the function(s) of a mitigating system or barrier (e.g., valves misaligned in the suction, discharge, or recirculation </w:t>
      </w:r>
      <w:proofErr w:type="spellStart"/>
      <w:r w:rsidRPr="00590235">
        <w:rPr>
          <w:rFonts w:ascii="Arial" w:hAnsi="Arial" w:cs="Arial"/>
        </w:rPr>
        <w:t>flowpaths</w:t>
      </w:r>
      <w:proofErr w:type="spellEnd"/>
      <w:r w:rsidRPr="00590235">
        <w:rPr>
          <w:rFonts w:ascii="Arial" w:hAnsi="Arial" w:cs="Arial"/>
        </w:rPr>
        <w:t>, or an alternate electrical alignment that could affect the system function(s) under certain accident sequences).  Such findings exclude minor alignment problems (e.g., valves misaligned in drain or vent paths that do not affect the system function(s)).</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r w:rsidRPr="00590235">
        <w:rPr>
          <w:rFonts w:ascii="Arial" w:hAnsi="Arial" w:cs="Arial"/>
        </w:rPr>
        <w:t xml:space="preserve">Note that the most risk-significant system may not be the redundant or backup train; </w:t>
      </w:r>
      <w:proofErr w:type="gramStart"/>
      <w:r w:rsidRPr="00590235">
        <w:rPr>
          <w:rFonts w:ascii="Arial" w:hAnsi="Arial" w:cs="Arial"/>
        </w:rPr>
        <w:t>( for</w:t>
      </w:r>
      <w:proofErr w:type="gramEnd"/>
      <w:r w:rsidRPr="00590235">
        <w:rPr>
          <w:rFonts w:ascii="Arial" w:hAnsi="Arial" w:cs="Arial"/>
        </w:rPr>
        <w:t xml:space="preserve"> example, the most risk-significant system could be the electrical bus that provides power to the redundant or backup train).  Also, risk insights might be available regarding the initiating events of greatest significance for the given plant equipment configuration.  Such insights might be used to assess the licensee</w:t>
      </w:r>
      <w:r w:rsidRPr="00590235">
        <w:rPr>
          <w:rFonts w:ascii="Arial" w:hAnsi="Arial" w:cs="Arial"/>
        </w:rPr>
        <w:sym w:font="WP TypographicSymbols" w:char="003D"/>
      </w:r>
      <w:r w:rsidRPr="00590235">
        <w:rPr>
          <w:rFonts w:ascii="Arial" w:hAnsi="Arial" w:cs="Arial"/>
        </w:rPr>
        <w:t>s awareness of the need for compensatory measures pursuant to 10 CFR 50.65(a</w:t>
      </w:r>
      <w:proofErr w:type="gramStart"/>
      <w:r w:rsidRPr="00590235">
        <w:rPr>
          <w:rFonts w:ascii="Arial" w:hAnsi="Arial" w:cs="Arial"/>
        </w:rPr>
        <w:t>)(</w:t>
      </w:r>
      <w:proofErr w:type="gramEnd"/>
      <w:r w:rsidRPr="00590235">
        <w:rPr>
          <w:rFonts w:ascii="Arial" w:hAnsi="Arial" w:cs="Arial"/>
        </w:rPr>
        <w:t xml:space="preserve">4).  Refer to IP 71111.13, </w:t>
      </w:r>
      <w:r w:rsidRPr="00590235">
        <w:rPr>
          <w:rFonts w:ascii="Arial" w:hAnsi="Arial" w:cs="Arial"/>
        </w:rPr>
        <w:sym w:font="WP TypographicSymbols" w:char="0041"/>
      </w:r>
      <w:r w:rsidRPr="00590235">
        <w:rPr>
          <w:rFonts w:ascii="Arial" w:hAnsi="Arial" w:cs="Arial"/>
        </w:rPr>
        <w:t>Maintenance Risk Assessments and Emergent Work Control,</w:t>
      </w:r>
      <w:r w:rsidRPr="00590235">
        <w:rPr>
          <w:rFonts w:ascii="Arial" w:hAnsi="Arial" w:cs="Arial"/>
        </w:rPr>
        <w:sym w:font="WP TypographicSymbols" w:char="0040"/>
      </w:r>
      <w:r w:rsidRPr="00590235">
        <w:rPr>
          <w:rFonts w:ascii="Arial" w:hAnsi="Arial" w:cs="Arial"/>
        </w:rPr>
        <w:t xml:space="preserve"> for more information. </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r w:rsidRPr="00590235">
        <w:rPr>
          <w:rFonts w:ascii="Arial" w:hAnsi="Arial" w:cs="Arial"/>
        </w:rPr>
        <w:t>The following table provides general inspection guidance to assist inspectors in selecting inspection activities to achieve each cornerstone objective and to identify those activities that have a risk priority.</w:t>
      </w:r>
    </w:p>
    <w:p w:rsidR="0075240E" w:rsidRPr="00590235" w:rsidRDefault="0075240E">
      <w:pPr>
        <w:widowControl/>
        <w:tabs>
          <w:tab w:val="left" w:pos="244"/>
          <w:tab w:val="left" w:pos="835"/>
          <w:tab w:val="left" w:pos="1440"/>
          <w:tab w:val="left" w:pos="2044"/>
          <w:tab w:val="left" w:pos="2635"/>
        </w:tabs>
        <w:spacing w:line="240" w:lineRule="exact"/>
        <w:jc w:val="both"/>
      </w:pPr>
    </w:p>
    <w:p w:rsidR="0075240E" w:rsidRPr="00590235" w:rsidRDefault="0075240E">
      <w:pPr>
        <w:widowControl/>
        <w:tabs>
          <w:tab w:val="left" w:pos="244"/>
          <w:tab w:val="left" w:pos="835"/>
          <w:tab w:val="left" w:pos="1440"/>
          <w:tab w:val="left" w:pos="2044"/>
          <w:tab w:val="left" w:pos="2635"/>
        </w:tabs>
        <w:spacing w:line="240" w:lineRule="exact"/>
        <w:jc w:val="both"/>
      </w:pPr>
    </w:p>
    <w:tbl>
      <w:tblPr>
        <w:tblW w:w="0" w:type="auto"/>
        <w:jc w:val="center"/>
        <w:tblLayout w:type="fixed"/>
        <w:tblCellMar>
          <w:left w:w="120" w:type="dxa"/>
          <w:right w:w="120" w:type="dxa"/>
        </w:tblCellMar>
        <w:tblLook w:val="0000"/>
      </w:tblPr>
      <w:tblGrid>
        <w:gridCol w:w="1620"/>
        <w:gridCol w:w="2610"/>
        <w:gridCol w:w="2542"/>
        <w:gridCol w:w="2587"/>
      </w:tblGrid>
      <w:tr w:rsidR="0075240E" w:rsidRPr="00590235">
        <w:trPr>
          <w:tblHeader/>
          <w:jc w:val="center"/>
        </w:trPr>
        <w:tc>
          <w:tcPr>
            <w:tcW w:w="1620" w:type="dxa"/>
            <w:tcBorders>
              <w:top w:val="single" w:sz="7" w:space="0" w:color="000000"/>
              <w:left w:val="single" w:sz="7" w:space="0" w:color="000000"/>
              <w:bottom w:val="single" w:sz="7" w:space="0" w:color="000000"/>
              <w:right w:val="single" w:sz="7" w:space="0" w:color="000000"/>
            </w:tcBorders>
            <w:vAlign w:val="bottom"/>
          </w:tcPr>
          <w:p w:rsidR="0075240E" w:rsidRPr="00590235" w:rsidRDefault="0075240E">
            <w:pPr>
              <w:spacing w:line="120" w:lineRule="exact"/>
            </w:pPr>
          </w:p>
          <w:p w:rsidR="0075240E" w:rsidRPr="00590235" w:rsidRDefault="0075240E">
            <w:pPr>
              <w:widowControl/>
              <w:tabs>
                <w:tab w:val="left" w:pos="244"/>
                <w:tab w:val="left" w:pos="835"/>
                <w:tab w:val="left" w:pos="1440"/>
                <w:tab w:val="left" w:pos="2044"/>
                <w:tab w:val="left" w:pos="2635"/>
              </w:tabs>
              <w:spacing w:after="58" w:line="240" w:lineRule="exact"/>
              <w:jc w:val="center"/>
              <w:rPr>
                <w:rFonts w:ascii="Arial" w:hAnsi="Arial" w:cs="Arial"/>
                <w:b/>
                <w:bCs/>
                <w:sz w:val="22"/>
                <w:szCs w:val="22"/>
              </w:rPr>
            </w:pPr>
            <w:r w:rsidRPr="00590235">
              <w:rPr>
                <w:rFonts w:ascii="Arial" w:hAnsi="Arial" w:cs="Arial"/>
                <w:b/>
                <w:bCs/>
                <w:sz w:val="22"/>
                <w:szCs w:val="22"/>
              </w:rPr>
              <w:t>Cornerstone</w:t>
            </w:r>
          </w:p>
        </w:tc>
        <w:tc>
          <w:tcPr>
            <w:tcW w:w="2610" w:type="dxa"/>
            <w:tcBorders>
              <w:top w:val="single" w:sz="7" w:space="0" w:color="000000"/>
              <w:left w:val="single" w:sz="7" w:space="0" w:color="000000"/>
              <w:bottom w:val="single" w:sz="7" w:space="0" w:color="000000"/>
              <w:right w:val="single" w:sz="7" w:space="0" w:color="000000"/>
            </w:tcBorders>
            <w:vAlign w:val="bottom"/>
          </w:tcPr>
          <w:p w:rsidR="0075240E" w:rsidRPr="00590235" w:rsidRDefault="0075240E">
            <w:pPr>
              <w:spacing w:line="120" w:lineRule="exact"/>
              <w:rPr>
                <w:rFonts w:ascii="Arial" w:hAnsi="Arial" w:cs="Arial"/>
                <w:b/>
                <w:bCs/>
                <w:sz w:val="22"/>
                <w:szCs w:val="22"/>
              </w:rPr>
            </w:pPr>
          </w:p>
          <w:p w:rsidR="0075240E" w:rsidRPr="00590235" w:rsidRDefault="0075240E">
            <w:pPr>
              <w:widowControl/>
              <w:tabs>
                <w:tab w:val="left" w:pos="244"/>
                <w:tab w:val="left" w:pos="835"/>
                <w:tab w:val="left" w:pos="1440"/>
                <w:tab w:val="left" w:pos="2044"/>
                <w:tab w:val="left" w:pos="2635"/>
              </w:tabs>
              <w:spacing w:after="58" w:line="240" w:lineRule="exact"/>
              <w:jc w:val="center"/>
              <w:rPr>
                <w:rFonts w:ascii="Arial" w:hAnsi="Arial" w:cs="Arial"/>
                <w:b/>
                <w:bCs/>
                <w:sz w:val="22"/>
                <w:szCs w:val="22"/>
              </w:rPr>
            </w:pPr>
            <w:r w:rsidRPr="00590235">
              <w:rPr>
                <w:rFonts w:ascii="Arial" w:hAnsi="Arial" w:cs="Arial"/>
                <w:b/>
                <w:bCs/>
                <w:sz w:val="22"/>
                <w:szCs w:val="22"/>
              </w:rPr>
              <w:t>Inspection Objective</w:t>
            </w:r>
          </w:p>
        </w:tc>
        <w:tc>
          <w:tcPr>
            <w:tcW w:w="2542" w:type="dxa"/>
            <w:tcBorders>
              <w:top w:val="single" w:sz="7" w:space="0" w:color="000000"/>
              <w:left w:val="single" w:sz="7" w:space="0" w:color="000000"/>
              <w:bottom w:val="single" w:sz="7" w:space="0" w:color="000000"/>
              <w:right w:val="single" w:sz="7" w:space="0" w:color="000000"/>
            </w:tcBorders>
            <w:vAlign w:val="bottom"/>
          </w:tcPr>
          <w:p w:rsidR="0075240E" w:rsidRPr="00590235" w:rsidRDefault="0075240E">
            <w:pPr>
              <w:spacing w:line="120" w:lineRule="exact"/>
              <w:rPr>
                <w:rFonts w:ascii="Arial" w:hAnsi="Arial" w:cs="Arial"/>
                <w:b/>
                <w:bCs/>
                <w:sz w:val="22"/>
                <w:szCs w:val="22"/>
              </w:rPr>
            </w:pPr>
          </w:p>
          <w:p w:rsidR="0075240E" w:rsidRPr="00590235" w:rsidRDefault="0075240E">
            <w:pPr>
              <w:widowControl/>
              <w:tabs>
                <w:tab w:val="left" w:pos="244"/>
                <w:tab w:val="left" w:pos="835"/>
                <w:tab w:val="left" w:pos="1440"/>
                <w:tab w:val="left" w:pos="2044"/>
                <w:tab w:val="left" w:pos="2635"/>
              </w:tabs>
              <w:spacing w:after="58" w:line="240" w:lineRule="exact"/>
              <w:jc w:val="center"/>
              <w:rPr>
                <w:rFonts w:ascii="Arial" w:hAnsi="Arial" w:cs="Arial"/>
                <w:b/>
                <w:bCs/>
                <w:sz w:val="22"/>
                <w:szCs w:val="22"/>
              </w:rPr>
            </w:pPr>
            <w:r w:rsidRPr="00590235">
              <w:rPr>
                <w:rFonts w:ascii="Arial" w:hAnsi="Arial" w:cs="Arial"/>
                <w:b/>
                <w:bCs/>
                <w:sz w:val="22"/>
                <w:szCs w:val="22"/>
              </w:rPr>
              <w:t xml:space="preserve">Risk Priority </w:t>
            </w:r>
          </w:p>
        </w:tc>
        <w:tc>
          <w:tcPr>
            <w:tcW w:w="2587" w:type="dxa"/>
            <w:tcBorders>
              <w:top w:val="single" w:sz="7" w:space="0" w:color="000000"/>
              <w:left w:val="single" w:sz="7" w:space="0" w:color="000000"/>
              <w:bottom w:val="single" w:sz="7" w:space="0" w:color="000000"/>
              <w:right w:val="single" w:sz="7" w:space="0" w:color="000000"/>
            </w:tcBorders>
            <w:vAlign w:val="bottom"/>
          </w:tcPr>
          <w:p w:rsidR="0075240E" w:rsidRPr="00590235" w:rsidRDefault="0075240E">
            <w:pPr>
              <w:spacing w:line="120" w:lineRule="exact"/>
              <w:rPr>
                <w:rFonts w:ascii="Arial" w:hAnsi="Arial" w:cs="Arial"/>
                <w:b/>
                <w:bCs/>
                <w:sz w:val="22"/>
                <w:szCs w:val="22"/>
              </w:rPr>
            </w:pPr>
          </w:p>
          <w:p w:rsidR="0075240E" w:rsidRPr="00590235" w:rsidRDefault="0075240E">
            <w:pPr>
              <w:widowControl/>
              <w:tabs>
                <w:tab w:val="left" w:pos="244"/>
                <w:tab w:val="left" w:pos="835"/>
                <w:tab w:val="left" w:pos="1440"/>
                <w:tab w:val="left" w:pos="2044"/>
                <w:tab w:val="left" w:pos="2635"/>
              </w:tabs>
              <w:spacing w:after="58" w:line="240" w:lineRule="exact"/>
              <w:jc w:val="center"/>
              <w:rPr>
                <w:rFonts w:ascii="Arial" w:hAnsi="Arial" w:cs="Arial"/>
                <w:b/>
                <w:bCs/>
                <w:sz w:val="22"/>
                <w:szCs w:val="22"/>
              </w:rPr>
            </w:pPr>
            <w:r w:rsidRPr="00590235">
              <w:rPr>
                <w:rFonts w:ascii="Arial" w:hAnsi="Arial" w:cs="Arial"/>
                <w:b/>
                <w:bCs/>
                <w:sz w:val="22"/>
                <w:szCs w:val="22"/>
              </w:rPr>
              <w:t>Example</w:t>
            </w:r>
          </w:p>
        </w:tc>
      </w:tr>
      <w:tr w:rsidR="0075240E" w:rsidRPr="00590235">
        <w:trPr>
          <w:jc w:val="center"/>
        </w:trPr>
        <w:tc>
          <w:tcPr>
            <w:tcW w:w="162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b/>
                <w:bCs/>
                <w:sz w:val="22"/>
                <w:szCs w:val="22"/>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590235">
              <w:rPr>
                <w:rFonts w:ascii="Arial" w:hAnsi="Arial" w:cs="Arial"/>
                <w:sz w:val="22"/>
                <w:szCs w:val="22"/>
              </w:rPr>
              <w:t>Initiating Events</w:t>
            </w:r>
          </w:p>
        </w:tc>
        <w:tc>
          <w:tcPr>
            <w:tcW w:w="261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sz w:val="22"/>
                <w:szCs w:val="22"/>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590235">
              <w:rPr>
                <w:rFonts w:ascii="Arial" w:hAnsi="Arial" w:cs="Arial"/>
                <w:sz w:val="22"/>
                <w:szCs w:val="22"/>
              </w:rPr>
              <w:t>Identify any equipment alignment discrepancies that could result in a risk-significant initiating event and impact the availability and functional capability of plant equipment.</w:t>
            </w:r>
          </w:p>
        </w:tc>
        <w:tc>
          <w:tcPr>
            <w:tcW w:w="2542"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sz w:val="22"/>
                <w:szCs w:val="22"/>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590235">
              <w:rPr>
                <w:rFonts w:ascii="Arial" w:hAnsi="Arial" w:cs="Arial"/>
                <w:sz w:val="22"/>
                <w:szCs w:val="22"/>
              </w:rPr>
              <w:t>Shutdown - Equipment lineups during special tests or evolutions</w:t>
            </w:r>
          </w:p>
        </w:tc>
        <w:tc>
          <w:tcPr>
            <w:tcW w:w="2587"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sz w:val="22"/>
                <w:szCs w:val="22"/>
              </w:rPr>
            </w:pPr>
          </w:p>
          <w:p w:rsidR="0075240E" w:rsidRPr="00590235" w:rsidRDefault="0075240E">
            <w:pPr>
              <w:widowControl/>
              <w:tabs>
                <w:tab w:val="left" w:pos="244"/>
                <w:tab w:val="left" w:pos="835"/>
                <w:tab w:val="left" w:pos="1440"/>
                <w:tab w:val="left" w:pos="2044"/>
                <w:tab w:val="left" w:pos="2635"/>
              </w:tabs>
              <w:spacing w:line="240" w:lineRule="exact"/>
              <w:rPr>
                <w:rFonts w:ascii="Arial" w:hAnsi="Arial" w:cs="Arial"/>
                <w:sz w:val="22"/>
                <w:szCs w:val="22"/>
              </w:rPr>
            </w:pPr>
            <w:r w:rsidRPr="00590235">
              <w:rPr>
                <w:rFonts w:ascii="Arial" w:hAnsi="Arial" w:cs="Arial"/>
                <w:sz w:val="22"/>
                <w:szCs w:val="22"/>
              </w:rPr>
              <w:t xml:space="preserve">System lineups during PWR mid-loop operation or BWR vessel </w:t>
            </w:r>
            <w:proofErr w:type="spellStart"/>
            <w:r w:rsidRPr="00590235">
              <w:rPr>
                <w:rFonts w:ascii="Arial" w:hAnsi="Arial" w:cs="Arial"/>
                <w:sz w:val="22"/>
                <w:szCs w:val="22"/>
              </w:rPr>
              <w:t>draindown</w:t>
            </w:r>
            <w:proofErr w:type="spellEnd"/>
            <w:r w:rsidRPr="00590235">
              <w:rPr>
                <w:rFonts w:ascii="Arial" w:hAnsi="Arial" w:cs="Arial"/>
                <w:sz w:val="22"/>
                <w:szCs w:val="22"/>
              </w:rPr>
              <w:t>.</w:t>
            </w:r>
          </w:p>
          <w:p w:rsidR="0075240E" w:rsidRPr="00590235" w:rsidRDefault="0075240E">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Default="0075240E">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590235">
              <w:rPr>
                <w:rFonts w:ascii="Arial" w:hAnsi="Arial" w:cs="Arial"/>
                <w:sz w:val="22"/>
                <w:szCs w:val="22"/>
              </w:rPr>
              <w:t xml:space="preserve">Misalignment of electrical equipment during shutdown could cause LOSP and affect decay heat removal. </w:t>
            </w:r>
          </w:p>
          <w:p w:rsidR="002C3D0C" w:rsidRDefault="002C3D0C">
            <w:pPr>
              <w:widowControl/>
              <w:tabs>
                <w:tab w:val="left" w:pos="244"/>
                <w:tab w:val="left" w:pos="835"/>
                <w:tab w:val="left" w:pos="1440"/>
                <w:tab w:val="left" w:pos="2044"/>
                <w:tab w:val="left" w:pos="2635"/>
              </w:tabs>
              <w:spacing w:after="58" w:line="240" w:lineRule="exact"/>
              <w:rPr>
                <w:rFonts w:ascii="Arial" w:hAnsi="Arial" w:cs="Arial"/>
                <w:sz w:val="22"/>
                <w:szCs w:val="22"/>
              </w:rPr>
            </w:pPr>
          </w:p>
          <w:p w:rsidR="002C3D0C" w:rsidRPr="00590235" w:rsidRDefault="002C3D0C">
            <w:pPr>
              <w:widowControl/>
              <w:tabs>
                <w:tab w:val="left" w:pos="244"/>
                <w:tab w:val="left" w:pos="835"/>
                <w:tab w:val="left" w:pos="1440"/>
                <w:tab w:val="left" w:pos="2044"/>
                <w:tab w:val="left" w:pos="2635"/>
              </w:tabs>
              <w:spacing w:after="58" w:line="240" w:lineRule="exact"/>
              <w:rPr>
                <w:rFonts w:ascii="Arial" w:hAnsi="Arial" w:cs="Arial"/>
                <w:sz w:val="22"/>
                <w:szCs w:val="22"/>
              </w:rPr>
            </w:pPr>
          </w:p>
        </w:tc>
      </w:tr>
      <w:tr w:rsidR="002C3D0C" w:rsidRPr="00590235" w:rsidTr="002C3D0C">
        <w:trPr>
          <w:jc w:val="center"/>
        </w:trPr>
        <w:tc>
          <w:tcPr>
            <w:tcW w:w="1620" w:type="dxa"/>
            <w:vMerge w:val="restart"/>
            <w:tcBorders>
              <w:top w:val="single" w:sz="7" w:space="0" w:color="000000"/>
              <w:left w:val="single" w:sz="7" w:space="0" w:color="000000"/>
              <w:bottom w:val="nil"/>
              <w:right w:val="single" w:sz="7" w:space="0" w:color="000000"/>
            </w:tcBorders>
          </w:tcPr>
          <w:p w:rsidR="002C3D0C" w:rsidRPr="00590235" w:rsidRDefault="002C3D0C">
            <w:pPr>
              <w:spacing w:line="120" w:lineRule="exact"/>
              <w:rPr>
                <w:rFonts w:ascii="Arial" w:hAnsi="Arial" w:cs="Arial"/>
                <w:sz w:val="22"/>
                <w:szCs w:val="22"/>
              </w:rPr>
            </w:pPr>
          </w:p>
          <w:p w:rsidR="002C3D0C" w:rsidRPr="00590235" w:rsidRDefault="002C3D0C">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590235">
              <w:rPr>
                <w:rFonts w:ascii="Arial" w:hAnsi="Arial" w:cs="Arial"/>
                <w:sz w:val="22"/>
                <w:szCs w:val="22"/>
              </w:rPr>
              <w:t>Mitigating Systems</w:t>
            </w:r>
          </w:p>
        </w:tc>
        <w:tc>
          <w:tcPr>
            <w:tcW w:w="2610" w:type="dxa"/>
            <w:vMerge w:val="restart"/>
            <w:tcBorders>
              <w:top w:val="single" w:sz="7" w:space="0" w:color="000000"/>
              <w:left w:val="single" w:sz="7" w:space="0" w:color="000000"/>
              <w:bottom w:val="nil"/>
              <w:right w:val="single" w:sz="7" w:space="0" w:color="000000"/>
            </w:tcBorders>
          </w:tcPr>
          <w:p w:rsidR="002C3D0C" w:rsidRPr="00590235" w:rsidRDefault="002C3D0C">
            <w:pPr>
              <w:spacing w:line="120" w:lineRule="exact"/>
              <w:rPr>
                <w:rFonts w:ascii="Arial" w:hAnsi="Arial" w:cs="Arial"/>
                <w:sz w:val="22"/>
                <w:szCs w:val="22"/>
              </w:rPr>
            </w:pPr>
          </w:p>
          <w:p w:rsidR="002C3D0C" w:rsidRPr="00590235" w:rsidRDefault="002C3D0C">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590235">
              <w:rPr>
                <w:rFonts w:ascii="Arial" w:hAnsi="Arial" w:cs="Arial"/>
                <w:sz w:val="22"/>
                <w:szCs w:val="22"/>
              </w:rPr>
              <w:t>Identify any equipment alignment discrepancies that could impact the availability and functional capability of a risk-significant mitigating system.</w:t>
            </w:r>
          </w:p>
        </w:tc>
        <w:tc>
          <w:tcPr>
            <w:tcW w:w="2542" w:type="dxa"/>
            <w:tcBorders>
              <w:top w:val="single" w:sz="7" w:space="0" w:color="000000"/>
              <w:left w:val="single" w:sz="7" w:space="0" w:color="000000"/>
              <w:bottom w:val="single" w:sz="7" w:space="0" w:color="000000"/>
              <w:right w:val="single" w:sz="7" w:space="0" w:color="000000"/>
            </w:tcBorders>
            <w:vAlign w:val="center"/>
          </w:tcPr>
          <w:p w:rsidR="002C3D0C" w:rsidRPr="00590235" w:rsidRDefault="002C3D0C" w:rsidP="002C3D0C">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590235">
              <w:rPr>
                <w:rFonts w:ascii="Arial" w:hAnsi="Arial" w:cs="Arial"/>
                <w:sz w:val="22"/>
                <w:szCs w:val="22"/>
              </w:rPr>
              <w:t>Operating - Equipment lineups following system restoration or equipment lineups that support another alternate system/train when a Maintenance Rule system is OOS.</w:t>
            </w:r>
          </w:p>
        </w:tc>
        <w:tc>
          <w:tcPr>
            <w:tcW w:w="2587" w:type="dxa"/>
            <w:tcBorders>
              <w:top w:val="single" w:sz="7" w:space="0" w:color="000000"/>
              <w:left w:val="single" w:sz="7" w:space="0" w:color="000000"/>
              <w:bottom w:val="single" w:sz="7" w:space="0" w:color="000000"/>
              <w:right w:val="single" w:sz="7" w:space="0" w:color="000000"/>
            </w:tcBorders>
          </w:tcPr>
          <w:p w:rsidR="002C3D0C" w:rsidRPr="00590235" w:rsidRDefault="002C3D0C">
            <w:pPr>
              <w:spacing w:line="120" w:lineRule="exact"/>
              <w:rPr>
                <w:rFonts w:ascii="Arial" w:hAnsi="Arial" w:cs="Arial"/>
                <w:sz w:val="22"/>
                <w:szCs w:val="22"/>
              </w:rPr>
            </w:pPr>
          </w:p>
          <w:p w:rsidR="002C3D0C" w:rsidRPr="00590235" w:rsidRDefault="002C3D0C">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590235">
              <w:rPr>
                <w:rFonts w:ascii="Arial" w:hAnsi="Arial" w:cs="Arial"/>
                <w:sz w:val="22"/>
                <w:szCs w:val="22"/>
              </w:rPr>
              <w:t>Safety trains on the remaining emergency bus when one EDG is OOS or failed.</w:t>
            </w:r>
          </w:p>
        </w:tc>
      </w:tr>
      <w:tr w:rsidR="0075240E" w:rsidRPr="00590235">
        <w:trPr>
          <w:jc w:val="center"/>
        </w:trPr>
        <w:tc>
          <w:tcPr>
            <w:tcW w:w="1620" w:type="dxa"/>
            <w:vMerge/>
            <w:tcBorders>
              <w:top w:val="nil"/>
              <w:left w:val="single" w:sz="7" w:space="0" w:color="000000"/>
              <w:bottom w:val="single" w:sz="7" w:space="0" w:color="000000"/>
              <w:right w:val="single" w:sz="7" w:space="0" w:color="000000"/>
            </w:tcBorders>
          </w:tcPr>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sz w:val="22"/>
                <w:szCs w:val="22"/>
              </w:rPr>
            </w:pPr>
          </w:p>
        </w:tc>
        <w:tc>
          <w:tcPr>
            <w:tcW w:w="2610" w:type="dxa"/>
            <w:vMerge/>
            <w:tcBorders>
              <w:top w:val="nil"/>
              <w:left w:val="single" w:sz="7" w:space="0" w:color="000000"/>
              <w:bottom w:val="single" w:sz="7" w:space="0" w:color="000000"/>
              <w:right w:val="single" w:sz="7" w:space="0" w:color="000000"/>
            </w:tcBorders>
          </w:tcPr>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sz w:val="22"/>
                <w:szCs w:val="22"/>
              </w:rPr>
            </w:pPr>
          </w:p>
        </w:tc>
        <w:tc>
          <w:tcPr>
            <w:tcW w:w="2542"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sz w:val="22"/>
                <w:szCs w:val="22"/>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590235">
              <w:rPr>
                <w:rFonts w:ascii="Arial" w:hAnsi="Arial" w:cs="Arial"/>
                <w:sz w:val="22"/>
                <w:szCs w:val="22"/>
              </w:rPr>
              <w:t>Shutdown - Equipment lineups that affect shutdown risk or equipment lineups that support another alternate system/train when Maintenance Rule system is OOS.</w:t>
            </w:r>
          </w:p>
        </w:tc>
        <w:tc>
          <w:tcPr>
            <w:tcW w:w="2587"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sz w:val="22"/>
                <w:szCs w:val="22"/>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590235">
              <w:rPr>
                <w:rFonts w:ascii="Arial" w:hAnsi="Arial" w:cs="Arial"/>
                <w:sz w:val="22"/>
                <w:szCs w:val="22"/>
              </w:rPr>
              <w:t>Safety trains on the remaining emergency bus when one EDG is OOS or failed.</w:t>
            </w:r>
          </w:p>
        </w:tc>
      </w:tr>
      <w:tr w:rsidR="0075240E" w:rsidRPr="00590235">
        <w:trPr>
          <w:jc w:val="center"/>
        </w:trPr>
        <w:tc>
          <w:tcPr>
            <w:tcW w:w="1620" w:type="dxa"/>
            <w:vMerge w:val="restart"/>
            <w:tcBorders>
              <w:top w:val="single" w:sz="7" w:space="0" w:color="000000"/>
              <w:left w:val="single" w:sz="7" w:space="0" w:color="000000"/>
              <w:bottom w:val="nil"/>
              <w:right w:val="single" w:sz="7" w:space="0" w:color="000000"/>
            </w:tcBorders>
          </w:tcPr>
          <w:p w:rsidR="0075240E" w:rsidRPr="00590235" w:rsidRDefault="0075240E">
            <w:pPr>
              <w:spacing w:line="120" w:lineRule="exact"/>
              <w:rPr>
                <w:rFonts w:ascii="Arial" w:hAnsi="Arial" w:cs="Arial"/>
                <w:sz w:val="22"/>
                <w:szCs w:val="22"/>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590235">
              <w:rPr>
                <w:rFonts w:ascii="Arial" w:hAnsi="Arial" w:cs="Arial"/>
                <w:sz w:val="22"/>
                <w:szCs w:val="22"/>
              </w:rPr>
              <w:t>Barrier Integrity</w:t>
            </w:r>
          </w:p>
        </w:tc>
        <w:tc>
          <w:tcPr>
            <w:tcW w:w="2610" w:type="dxa"/>
            <w:vMerge w:val="restart"/>
            <w:tcBorders>
              <w:top w:val="single" w:sz="7" w:space="0" w:color="000000"/>
              <w:left w:val="single" w:sz="7" w:space="0" w:color="000000"/>
              <w:bottom w:val="nil"/>
              <w:right w:val="single" w:sz="7" w:space="0" w:color="000000"/>
            </w:tcBorders>
          </w:tcPr>
          <w:p w:rsidR="0075240E" w:rsidRPr="00590235" w:rsidRDefault="0075240E">
            <w:pPr>
              <w:spacing w:line="120" w:lineRule="exact"/>
              <w:rPr>
                <w:rFonts w:ascii="Arial" w:hAnsi="Arial" w:cs="Arial"/>
                <w:sz w:val="22"/>
                <w:szCs w:val="22"/>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590235">
              <w:rPr>
                <w:rFonts w:ascii="Arial" w:hAnsi="Arial" w:cs="Arial"/>
                <w:sz w:val="22"/>
                <w:szCs w:val="22"/>
              </w:rPr>
              <w:t>Identify any equipment alignment discrepancies that could degrade the integrity of the fuel barrier, reactor coolant system, or containment.</w:t>
            </w:r>
          </w:p>
        </w:tc>
        <w:tc>
          <w:tcPr>
            <w:tcW w:w="2542"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sz w:val="22"/>
                <w:szCs w:val="22"/>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590235">
              <w:rPr>
                <w:rFonts w:ascii="Arial" w:hAnsi="Arial" w:cs="Arial"/>
                <w:sz w:val="22"/>
                <w:szCs w:val="22"/>
              </w:rPr>
              <w:t xml:space="preserve">Operating - Fuel cladding degradation can result from both inadequate human and equipment performance.  Reactivity control systems must be properly configured to prevent and/or mitigate adverse reactivity transients and neutron flux distributions. </w:t>
            </w:r>
          </w:p>
        </w:tc>
        <w:tc>
          <w:tcPr>
            <w:tcW w:w="2587"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sz w:val="22"/>
                <w:szCs w:val="22"/>
              </w:rPr>
            </w:pPr>
          </w:p>
          <w:p w:rsidR="0075240E" w:rsidRPr="00590235" w:rsidRDefault="0075240E">
            <w:pPr>
              <w:widowControl/>
              <w:tabs>
                <w:tab w:val="left" w:pos="244"/>
                <w:tab w:val="left" w:pos="835"/>
                <w:tab w:val="left" w:pos="1440"/>
                <w:tab w:val="left" w:pos="2044"/>
                <w:tab w:val="left" w:pos="2635"/>
              </w:tabs>
              <w:spacing w:line="240" w:lineRule="exact"/>
              <w:rPr>
                <w:rFonts w:ascii="Arial" w:hAnsi="Arial" w:cs="Arial"/>
                <w:sz w:val="22"/>
                <w:szCs w:val="22"/>
              </w:rPr>
            </w:pPr>
            <w:r w:rsidRPr="00590235">
              <w:rPr>
                <w:rFonts w:ascii="Arial" w:hAnsi="Arial" w:cs="Arial"/>
                <w:sz w:val="22"/>
                <w:szCs w:val="22"/>
              </w:rPr>
              <w:t xml:space="preserve">Verify reactivity control systems (e.g., control rod drives, rod block monitors, rod worth </w:t>
            </w:r>
            <w:proofErr w:type="spellStart"/>
            <w:r w:rsidRPr="00590235">
              <w:rPr>
                <w:rFonts w:ascii="Arial" w:hAnsi="Arial" w:cs="Arial"/>
                <w:sz w:val="22"/>
                <w:szCs w:val="22"/>
              </w:rPr>
              <w:t>minimizers</w:t>
            </w:r>
            <w:proofErr w:type="spellEnd"/>
            <w:r w:rsidRPr="00590235">
              <w:rPr>
                <w:rFonts w:ascii="Arial" w:hAnsi="Arial" w:cs="Arial"/>
                <w:sz w:val="22"/>
                <w:szCs w:val="22"/>
              </w:rPr>
              <w:t>, etc.).</w:t>
            </w:r>
          </w:p>
          <w:p w:rsidR="0075240E" w:rsidRPr="00590235" w:rsidRDefault="0075240E">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590235" w:rsidRDefault="0075240E">
            <w:pPr>
              <w:widowControl/>
              <w:tabs>
                <w:tab w:val="left" w:pos="244"/>
                <w:tab w:val="left" w:pos="835"/>
                <w:tab w:val="left" w:pos="1440"/>
                <w:tab w:val="left" w:pos="2044"/>
                <w:tab w:val="left" w:pos="2635"/>
              </w:tabs>
              <w:spacing w:line="240" w:lineRule="exact"/>
              <w:rPr>
                <w:rFonts w:ascii="Arial" w:hAnsi="Arial" w:cs="Arial"/>
                <w:sz w:val="22"/>
                <w:szCs w:val="22"/>
              </w:rPr>
            </w:pPr>
            <w:r w:rsidRPr="00590235">
              <w:rPr>
                <w:rFonts w:ascii="Arial" w:hAnsi="Arial" w:cs="Arial"/>
                <w:sz w:val="22"/>
                <w:szCs w:val="22"/>
              </w:rPr>
              <w:t>Verify that operation of containment isolation valves, such as containment purge valves, is consistent with the technical specifications and/or licensing basis.</w:t>
            </w: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sz w:val="22"/>
                <w:szCs w:val="22"/>
              </w:rPr>
            </w:pPr>
          </w:p>
        </w:tc>
      </w:tr>
      <w:tr w:rsidR="0075240E" w:rsidRPr="00590235">
        <w:trPr>
          <w:jc w:val="center"/>
        </w:trPr>
        <w:tc>
          <w:tcPr>
            <w:tcW w:w="1620" w:type="dxa"/>
            <w:vMerge/>
            <w:tcBorders>
              <w:top w:val="nil"/>
              <w:left w:val="single" w:sz="7" w:space="0" w:color="000000"/>
              <w:bottom w:val="single" w:sz="7" w:space="0" w:color="000000"/>
              <w:right w:val="single" w:sz="7" w:space="0" w:color="000000"/>
            </w:tcBorders>
          </w:tcPr>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sz w:val="22"/>
                <w:szCs w:val="22"/>
              </w:rPr>
            </w:pPr>
          </w:p>
        </w:tc>
        <w:tc>
          <w:tcPr>
            <w:tcW w:w="2610" w:type="dxa"/>
            <w:vMerge/>
            <w:tcBorders>
              <w:top w:val="nil"/>
              <w:left w:val="single" w:sz="7" w:space="0" w:color="000000"/>
              <w:bottom w:val="single" w:sz="7" w:space="0" w:color="000000"/>
              <w:right w:val="single" w:sz="7" w:space="0" w:color="000000"/>
            </w:tcBorders>
          </w:tcPr>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sz w:val="22"/>
                <w:szCs w:val="22"/>
              </w:rPr>
            </w:pPr>
          </w:p>
        </w:tc>
        <w:tc>
          <w:tcPr>
            <w:tcW w:w="2542"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sz w:val="22"/>
                <w:szCs w:val="22"/>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590235">
              <w:rPr>
                <w:rFonts w:ascii="Arial" w:hAnsi="Arial" w:cs="Arial"/>
                <w:sz w:val="22"/>
                <w:szCs w:val="22"/>
              </w:rPr>
              <w:t>Shutdown - Equipment lineups that affect RCS inventory and containment</w:t>
            </w:r>
          </w:p>
        </w:tc>
        <w:tc>
          <w:tcPr>
            <w:tcW w:w="2587"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sz w:val="22"/>
                <w:szCs w:val="22"/>
              </w:rPr>
            </w:pPr>
          </w:p>
          <w:p w:rsidR="0075240E" w:rsidRPr="00590235" w:rsidRDefault="0075240E">
            <w:pPr>
              <w:widowControl/>
              <w:tabs>
                <w:tab w:val="left" w:pos="244"/>
                <w:tab w:val="left" w:pos="835"/>
                <w:tab w:val="left" w:pos="1440"/>
                <w:tab w:val="left" w:pos="2044"/>
                <w:tab w:val="left" w:pos="2635"/>
              </w:tabs>
              <w:spacing w:line="240" w:lineRule="exact"/>
              <w:rPr>
                <w:rFonts w:ascii="Arial" w:hAnsi="Arial" w:cs="Arial"/>
                <w:sz w:val="22"/>
                <w:szCs w:val="22"/>
              </w:rPr>
            </w:pPr>
            <w:r w:rsidRPr="00590235">
              <w:rPr>
                <w:rFonts w:ascii="Arial" w:hAnsi="Arial" w:cs="Arial"/>
                <w:sz w:val="22"/>
                <w:szCs w:val="22"/>
              </w:rPr>
              <w:t xml:space="preserve">Verify containment configuration during risk-significant evolutions (e.g., PWR mid-loop operation, BWR cavity </w:t>
            </w:r>
            <w:proofErr w:type="spellStart"/>
            <w:r w:rsidRPr="00590235">
              <w:rPr>
                <w:rFonts w:ascii="Arial" w:hAnsi="Arial" w:cs="Arial"/>
                <w:sz w:val="22"/>
                <w:szCs w:val="22"/>
              </w:rPr>
              <w:t>draindown</w:t>
            </w:r>
            <w:proofErr w:type="spellEnd"/>
            <w:r w:rsidRPr="00590235">
              <w:rPr>
                <w:rFonts w:ascii="Arial" w:hAnsi="Arial" w:cs="Arial"/>
                <w:sz w:val="22"/>
                <w:szCs w:val="22"/>
              </w:rPr>
              <w:t>).</w:t>
            </w:r>
          </w:p>
          <w:p w:rsidR="0075240E" w:rsidRPr="00590235" w:rsidRDefault="0075240E">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590235">
              <w:rPr>
                <w:rFonts w:ascii="Arial" w:hAnsi="Arial" w:cs="Arial"/>
                <w:sz w:val="22"/>
                <w:szCs w:val="22"/>
              </w:rPr>
              <w:t>Ensure provisions for achieving containment closure in a timely manner during periods when the containment is permitted to be open.</w:t>
            </w:r>
          </w:p>
        </w:tc>
      </w:tr>
    </w:tbl>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r w:rsidRPr="00590235">
        <w:rPr>
          <w:rFonts w:ascii="Arial" w:hAnsi="Arial" w:cs="Arial"/>
          <w:u w:val="single"/>
        </w:rPr>
        <w:lastRenderedPageBreak/>
        <w:t>Specific Guidance</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2044" w:hanging="2044"/>
        <w:jc w:val="both"/>
        <w:rPr>
          <w:rFonts w:ascii="Arial" w:hAnsi="Arial" w:cs="Arial"/>
        </w:rPr>
      </w:pPr>
      <w:r w:rsidRPr="00590235">
        <w:rPr>
          <w:rFonts w:ascii="Arial" w:hAnsi="Arial" w:cs="Arial"/>
        </w:rPr>
        <w:t xml:space="preserve">03.01 </w:t>
      </w:r>
      <w:proofErr w:type="gramStart"/>
      <w:r w:rsidRPr="00590235">
        <w:rPr>
          <w:rFonts w:ascii="Arial" w:hAnsi="Arial" w:cs="Arial"/>
        </w:rPr>
        <w:t>and</w:t>
      </w:r>
      <w:proofErr w:type="gramEnd"/>
      <w:r w:rsidRPr="00590235">
        <w:rPr>
          <w:rFonts w:ascii="Arial" w:hAnsi="Arial" w:cs="Arial"/>
        </w:rPr>
        <w:t xml:space="preserve"> 03.02</w:t>
      </w:r>
      <w:r w:rsidRPr="00590235">
        <w:rPr>
          <w:rFonts w:ascii="Arial" w:hAnsi="Arial" w:cs="Arial"/>
        </w:rPr>
        <w:tab/>
        <w:t xml:space="preserve"> No specific guidance provided.</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r w:rsidRPr="00590235">
        <w:rPr>
          <w:rFonts w:ascii="Arial" w:hAnsi="Arial" w:cs="Arial"/>
        </w:rPr>
        <w:t>03.03.a  The intent of paragraph 02.03.a is to ensure that the licensee</w:t>
      </w:r>
      <w:r w:rsidRPr="00590235">
        <w:rPr>
          <w:rFonts w:ascii="Arial" w:hAnsi="Arial" w:cs="Arial"/>
        </w:rPr>
        <w:sym w:font="WP TypographicSymbols" w:char="003D"/>
      </w:r>
      <w:r w:rsidRPr="00590235">
        <w:rPr>
          <w:rFonts w:ascii="Arial" w:hAnsi="Arial" w:cs="Arial"/>
        </w:rPr>
        <w:t>s corrective action program accurately classifies and describes any and all equipment alignment problems that have affected or could potentially affect the ability of a mitigation system or barrier to perform its function(s).  The licensee is expected to take the appropriate immediate and long-term corrective actions to address equipment alignment issues in a timely manner commensurate with their risk.</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sectPr w:rsidR="0075240E" w:rsidRPr="00590235" w:rsidSect="006640F5">
          <w:type w:val="continuous"/>
          <w:pgSz w:w="12240" w:h="15840"/>
          <w:pgMar w:top="1080" w:right="1440" w:bottom="720" w:left="1440" w:header="1080" w:footer="720" w:gutter="0"/>
          <w:pgNumType w:fmt="numberInDash"/>
          <w:cols w:space="720"/>
          <w:noEndnote/>
        </w:sect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sz w:val="22"/>
          <w:szCs w:val="22"/>
        </w:rPr>
      </w:pPr>
      <w:r w:rsidRPr="00590235">
        <w:rPr>
          <w:rFonts w:ascii="Arial" w:hAnsi="Arial" w:cs="Arial"/>
        </w:rPr>
        <w:lastRenderedPageBreak/>
        <w:t xml:space="preserve">Although the inspector can select a system that has recently been identified as exhibiting an equipment alignment problem as one of the systems on which to perform the partial or full system </w:t>
      </w:r>
      <w:proofErr w:type="spellStart"/>
      <w:r w:rsidRPr="00590235">
        <w:rPr>
          <w:rFonts w:ascii="Arial" w:hAnsi="Arial" w:cs="Arial"/>
        </w:rPr>
        <w:t>walkdowns</w:t>
      </w:r>
      <w:proofErr w:type="spellEnd"/>
      <w:r w:rsidRPr="00590235">
        <w:rPr>
          <w:rFonts w:ascii="Arial" w:hAnsi="Arial" w:cs="Arial"/>
        </w:rPr>
        <w:t>, such decisions should be founded on the inspector</w:t>
      </w:r>
      <w:r w:rsidRPr="00590235">
        <w:rPr>
          <w:rFonts w:ascii="Arial" w:hAnsi="Arial" w:cs="Arial"/>
        </w:rPr>
        <w:sym w:font="WP TypographicSymbols" w:char="003D"/>
      </w:r>
      <w:r w:rsidRPr="00590235">
        <w:rPr>
          <w:rFonts w:ascii="Arial" w:hAnsi="Arial" w:cs="Arial"/>
        </w:rPr>
        <w:t>s determination that an additional equipment alignment inspection by the resident inspector staff is warranted, given the risk associated with the misalignment or the inadequate quality of the licensee</w:t>
      </w:r>
      <w:r w:rsidRPr="00590235">
        <w:rPr>
          <w:rFonts w:ascii="Arial" w:hAnsi="Arial" w:cs="Arial"/>
        </w:rPr>
        <w:sym w:font="WP TypographicSymbols" w:char="003D"/>
      </w:r>
      <w:r w:rsidRPr="00590235">
        <w:rPr>
          <w:rFonts w:ascii="Arial" w:hAnsi="Arial" w:cs="Arial"/>
        </w:rPr>
        <w:t xml:space="preserve">s response to and resolution of the equipment alignment issue. </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r w:rsidRPr="00590235">
        <w:rPr>
          <w:rFonts w:ascii="Arial" w:hAnsi="Arial" w:cs="Arial"/>
        </w:rPr>
        <w:t>71111.04-04</w:t>
      </w:r>
      <w:r w:rsidRPr="00590235">
        <w:rPr>
          <w:rFonts w:ascii="Arial" w:hAnsi="Arial" w:cs="Arial"/>
        </w:rPr>
        <w:tab/>
      </w:r>
      <w:r w:rsidRPr="00590235">
        <w:rPr>
          <w:rFonts w:ascii="Arial" w:hAnsi="Arial" w:cs="Arial"/>
        </w:rPr>
        <w:tab/>
        <w:t>RESOURCE ESTIMATE</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r w:rsidRPr="00590235">
        <w:rPr>
          <w:rFonts w:ascii="Arial" w:hAnsi="Arial" w:cs="Arial"/>
        </w:rPr>
        <w:t xml:space="preserve">The annual resource expenditure for this inspection procedure is estimated to be 68 to 92 hours to conduct partial and full system </w:t>
      </w:r>
      <w:proofErr w:type="spellStart"/>
      <w:r w:rsidRPr="00590235">
        <w:rPr>
          <w:rFonts w:ascii="Arial" w:hAnsi="Arial" w:cs="Arial"/>
        </w:rPr>
        <w:t>walkdowns</w:t>
      </w:r>
      <w:proofErr w:type="spellEnd"/>
      <w:r w:rsidRPr="00590235">
        <w:rPr>
          <w:rFonts w:ascii="Arial" w:hAnsi="Arial" w:cs="Arial"/>
        </w:rPr>
        <w:t xml:space="preserve"> at a site regardless of the number of reactor units at that site.</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2044" w:hanging="2044"/>
        <w:jc w:val="both"/>
        <w:rPr>
          <w:rFonts w:ascii="Arial" w:hAnsi="Arial" w:cs="Arial"/>
        </w:rPr>
      </w:pPr>
      <w:r w:rsidRPr="00590235">
        <w:rPr>
          <w:rFonts w:ascii="Arial" w:hAnsi="Arial" w:cs="Arial"/>
        </w:rPr>
        <w:t>71111.04-05</w:t>
      </w:r>
      <w:r w:rsidRPr="00590235">
        <w:rPr>
          <w:rFonts w:ascii="Arial" w:hAnsi="Arial" w:cs="Arial"/>
        </w:rPr>
        <w:tab/>
      </w:r>
      <w:r w:rsidRPr="00590235">
        <w:rPr>
          <w:rFonts w:ascii="Arial" w:hAnsi="Arial" w:cs="Arial"/>
        </w:rPr>
        <w:tab/>
        <w:t>COMPLETION STATUS</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r w:rsidRPr="00590235">
        <w:rPr>
          <w:rFonts w:ascii="Arial" w:hAnsi="Arial" w:cs="Arial"/>
        </w:rPr>
        <w:t xml:space="preserve">Inspection of the minimum sample size will constitute completion of this procedure in the Reactor Programs Systems (RPS).  That minimum sample size will consist of </w:t>
      </w:r>
      <w:ins w:id="2" w:author="jsb3" w:date="2011-07-19T15:30:00Z">
        <w:r w:rsidR="00F706B4">
          <w:rPr>
            <w:rFonts w:ascii="Arial" w:hAnsi="Arial" w:cs="Arial"/>
          </w:rPr>
          <w:t xml:space="preserve">14 </w:t>
        </w:r>
      </w:ins>
      <w:r w:rsidRPr="00590235">
        <w:rPr>
          <w:rFonts w:ascii="Arial" w:hAnsi="Arial" w:cs="Arial"/>
        </w:rPr>
        <w:t xml:space="preserve">samples representing </w:t>
      </w:r>
      <w:ins w:id="3" w:author="jsb3" w:date="2011-07-19T15:30:00Z">
        <w:r w:rsidR="00F706B4">
          <w:rPr>
            <w:rFonts w:ascii="Arial" w:hAnsi="Arial" w:cs="Arial"/>
          </w:rPr>
          <w:t xml:space="preserve">12 </w:t>
        </w:r>
      </w:ins>
      <w:r w:rsidRPr="00590235">
        <w:rPr>
          <w:rFonts w:ascii="Arial" w:hAnsi="Arial" w:cs="Arial"/>
        </w:rPr>
        <w:t xml:space="preserve">partial system </w:t>
      </w:r>
      <w:proofErr w:type="spellStart"/>
      <w:r w:rsidRPr="00590235">
        <w:rPr>
          <w:rFonts w:ascii="Arial" w:hAnsi="Arial" w:cs="Arial"/>
        </w:rPr>
        <w:t>walkdowns</w:t>
      </w:r>
      <w:proofErr w:type="spellEnd"/>
      <w:r w:rsidRPr="00590235">
        <w:rPr>
          <w:rFonts w:ascii="Arial" w:hAnsi="Arial" w:cs="Arial"/>
        </w:rPr>
        <w:t xml:space="preserve"> and 2 complete system </w:t>
      </w:r>
      <w:proofErr w:type="spellStart"/>
      <w:r w:rsidRPr="00590235">
        <w:rPr>
          <w:rFonts w:ascii="Arial" w:hAnsi="Arial" w:cs="Arial"/>
        </w:rPr>
        <w:t>walkdowns</w:t>
      </w:r>
      <w:proofErr w:type="spellEnd"/>
      <w:r w:rsidRPr="00590235">
        <w:rPr>
          <w:rFonts w:ascii="Arial" w:hAnsi="Arial" w:cs="Arial"/>
        </w:rPr>
        <w:t xml:space="preserve"> in a year. </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ind w:left="2044" w:hanging="2044"/>
        <w:jc w:val="both"/>
        <w:rPr>
          <w:rFonts w:ascii="Arial" w:hAnsi="Arial" w:cs="Arial"/>
        </w:rPr>
      </w:pPr>
      <w:r w:rsidRPr="00590235">
        <w:rPr>
          <w:rFonts w:ascii="Arial" w:hAnsi="Arial" w:cs="Arial"/>
        </w:rPr>
        <w:t>71111.04-06</w:t>
      </w:r>
      <w:r w:rsidRPr="00590235">
        <w:rPr>
          <w:rFonts w:ascii="Arial" w:hAnsi="Arial" w:cs="Arial"/>
        </w:rPr>
        <w:tab/>
      </w:r>
      <w:r w:rsidRPr="00590235">
        <w:rPr>
          <w:rFonts w:ascii="Arial" w:hAnsi="Arial" w:cs="Arial"/>
        </w:rPr>
        <w:tab/>
        <w:t>REFERENCES</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r w:rsidRPr="00590235">
        <w:rPr>
          <w:rFonts w:ascii="Arial" w:hAnsi="Arial" w:cs="Arial"/>
        </w:rPr>
        <w:t xml:space="preserve">Inspection Procedure 71152, </w:t>
      </w:r>
      <w:r w:rsidRPr="00590235">
        <w:rPr>
          <w:rFonts w:ascii="Arial" w:hAnsi="Arial" w:cs="Arial"/>
        </w:rPr>
        <w:sym w:font="WP TypographicSymbols" w:char="0041"/>
      </w:r>
      <w:r w:rsidRPr="00590235">
        <w:rPr>
          <w:rFonts w:ascii="Arial" w:hAnsi="Arial" w:cs="Arial"/>
        </w:rPr>
        <w:t>Identification and Resolution of Problems</w:t>
      </w:r>
      <w:r w:rsidRPr="00590235">
        <w:rPr>
          <w:rFonts w:ascii="Arial" w:hAnsi="Arial" w:cs="Arial"/>
        </w:rPr>
        <w:sym w:font="WP TypographicSymbols" w:char="0040"/>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r w:rsidRPr="00590235">
        <w:rPr>
          <w:rFonts w:ascii="Arial" w:hAnsi="Arial" w:cs="Arial"/>
        </w:rPr>
        <w:t xml:space="preserve">Inspection Procedure 71111.13, </w:t>
      </w:r>
      <w:r w:rsidRPr="00590235">
        <w:rPr>
          <w:rFonts w:ascii="Arial" w:hAnsi="Arial" w:cs="Arial"/>
        </w:rPr>
        <w:sym w:font="WP TypographicSymbols" w:char="0041"/>
      </w:r>
      <w:r w:rsidRPr="00590235">
        <w:rPr>
          <w:rFonts w:ascii="Arial" w:hAnsi="Arial" w:cs="Arial"/>
        </w:rPr>
        <w:t>Maintenance Risk Assessments and Emergent Work Control</w:t>
      </w:r>
      <w:r w:rsidRPr="00590235">
        <w:rPr>
          <w:rFonts w:ascii="Arial" w:hAnsi="Arial" w:cs="Arial"/>
        </w:rPr>
        <w:sym w:font="WP TypographicSymbols" w:char="0040"/>
      </w:r>
      <w:r w:rsidRPr="00590235">
        <w:rPr>
          <w:rFonts w:ascii="Arial" w:hAnsi="Arial" w:cs="Arial"/>
        </w:rPr>
        <w:t xml:space="preserve"> </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pPr>
    </w:p>
    <w:p w:rsidR="0075240E" w:rsidRPr="00590235" w:rsidRDefault="0075240E">
      <w:pPr>
        <w:widowControl/>
        <w:tabs>
          <w:tab w:val="center" w:pos="4680"/>
        </w:tabs>
        <w:spacing w:line="240" w:lineRule="exact"/>
        <w:jc w:val="both"/>
        <w:rPr>
          <w:rFonts w:ascii="Arial" w:hAnsi="Arial" w:cs="Arial"/>
        </w:rPr>
      </w:pPr>
      <w:r w:rsidRPr="00590235">
        <w:rPr>
          <w:rFonts w:ascii="Arial" w:hAnsi="Arial" w:cs="Arial"/>
        </w:rPr>
        <w:tab/>
        <w:t>END</w:t>
      </w:r>
    </w:p>
    <w:p w:rsidR="0075240E" w:rsidRPr="00590235" w:rsidRDefault="0075240E">
      <w:pPr>
        <w:widowControl/>
        <w:tabs>
          <w:tab w:val="left" w:pos="244"/>
          <w:tab w:val="left" w:pos="835"/>
          <w:tab w:val="left" w:pos="1440"/>
          <w:tab w:val="left" w:pos="2044"/>
          <w:tab w:val="left" w:pos="2635"/>
        </w:tabs>
        <w:spacing w:line="240" w:lineRule="exact"/>
        <w:jc w:val="both"/>
        <w:rPr>
          <w:rFonts w:ascii="Arial" w:hAnsi="Arial" w:cs="Arial"/>
        </w:rPr>
        <w:sectPr w:rsidR="0075240E" w:rsidRPr="00590235">
          <w:type w:val="continuous"/>
          <w:pgSz w:w="12240" w:h="15840"/>
          <w:pgMar w:top="1080" w:right="1440" w:bottom="720" w:left="1440" w:header="1080" w:footer="720" w:gutter="0"/>
          <w:cols w:space="720"/>
          <w:noEndnote/>
        </w:sectPr>
      </w:pPr>
    </w:p>
    <w:p w:rsidR="0075240E" w:rsidRPr="00590235" w:rsidRDefault="0075240E">
      <w:pPr>
        <w:widowControl/>
        <w:tabs>
          <w:tab w:val="center" w:pos="6480"/>
        </w:tabs>
        <w:spacing w:line="240" w:lineRule="exact"/>
        <w:ind w:firstLine="244"/>
        <w:jc w:val="both"/>
        <w:rPr>
          <w:rFonts w:ascii="Arial" w:hAnsi="Arial" w:cs="Arial"/>
        </w:rPr>
      </w:pPr>
      <w:r w:rsidRPr="00590235">
        <w:rPr>
          <w:rFonts w:ascii="Arial" w:hAnsi="Arial" w:cs="Arial"/>
        </w:rPr>
        <w:lastRenderedPageBreak/>
        <w:tab/>
        <w:t>ATTACHMENT 1</w:t>
      </w:r>
    </w:p>
    <w:p w:rsidR="0075240E" w:rsidRPr="00590235" w:rsidRDefault="0075240E">
      <w:pPr>
        <w:widowControl/>
        <w:tabs>
          <w:tab w:val="left" w:pos="244"/>
          <w:tab w:val="left" w:pos="835"/>
          <w:tab w:val="left" w:pos="1440"/>
          <w:tab w:val="left" w:pos="2044"/>
          <w:tab w:val="left" w:pos="2635"/>
        </w:tabs>
        <w:spacing w:line="240" w:lineRule="exact"/>
        <w:jc w:val="center"/>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center"/>
        <w:rPr>
          <w:rFonts w:ascii="Arial" w:hAnsi="Arial" w:cs="Arial"/>
        </w:rPr>
      </w:pPr>
      <w:r w:rsidRPr="00590235">
        <w:rPr>
          <w:rFonts w:ascii="Arial" w:hAnsi="Arial" w:cs="Arial"/>
        </w:rPr>
        <w:t xml:space="preserve">Revision History </w:t>
      </w:r>
      <w:proofErr w:type="gramStart"/>
      <w:r w:rsidRPr="00590235">
        <w:rPr>
          <w:rFonts w:ascii="Arial" w:hAnsi="Arial" w:cs="Arial"/>
        </w:rPr>
        <w:t>For</w:t>
      </w:r>
      <w:proofErr w:type="gramEnd"/>
      <w:r w:rsidR="00DF0FC4" w:rsidRPr="00590235">
        <w:rPr>
          <w:rFonts w:ascii="Arial" w:hAnsi="Arial" w:cs="Arial"/>
        </w:rPr>
        <w:fldChar w:fldCharType="begin"/>
      </w:r>
      <w:r w:rsidRPr="00590235">
        <w:rPr>
          <w:rFonts w:ascii="Arial" w:hAnsi="Arial" w:cs="Arial"/>
        </w:rPr>
        <w:instrText>tc \l1 "Revision History For</w:instrText>
      </w:r>
      <w:r w:rsidR="00DF0FC4" w:rsidRPr="00590235">
        <w:rPr>
          <w:rFonts w:ascii="Arial" w:hAnsi="Arial" w:cs="Arial"/>
        </w:rPr>
        <w:fldChar w:fldCharType="end"/>
      </w:r>
      <w:r w:rsidRPr="00590235">
        <w:rPr>
          <w:rFonts w:ascii="Arial" w:hAnsi="Arial" w:cs="Arial"/>
        </w:rPr>
        <w:t xml:space="preserve"> IP 71111.04</w:t>
      </w:r>
    </w:p>
    <w:p w:rsidR="0075240E" w:rsidRPr="00590235" w:rsidRDefault="0075240E">
      <w:pPr>
        <w:widowControl/>
        <w:tabs>
          <w:tab w:val="left" w:pos="244"/>
          <w:tab w:val="left" w:pos="835"/>
          <w:tab w:val="left" w:pos="1440"/>
          <w:tab w:val="left" w:pos="2044"/>
          <w:tab w:val="left" w:pos="2635"/>
        </w:tabs>
        <w:spacing w:line="240" w:lineRule="exact"/>
        <w:jc w:val="center"/>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jc w:val="center"/>
        <w:rPr>
          <w:rFonts w:ascii="Arial" w:hAnsi="Arial" w:cs="Arial"/>
        </w:rPr>
      </w:pPr>
    </w:p>
    <w:tbl>
      <w:tblPr>
        <w:tblW w:w="0" w:type="auto"/>
        <w:tblInd w:w="120" w:type="dxa"/>
        <w:tblLayout w:type="fixed"/>
        <w:tblCellMar>
          <w:left w:w="120" w:type="dxa"/>
          <w:right w:w="120" w:type="dxa"/>
        </w:tblCellMar>
        <w:tblLook w:val="0000"/>
      </w:tblPr>
      <w:tblGrid>
        <w:gridCol w:w="1620"/>
        <w:gridCol w:w="1890"/>
        <w:gridCol w:w="4230"/>
        <w:gridCol w:w="1170"/>
        <w:gridCol w:w="1530"/>
        <w:gridCol w:w="2520"/>
      </w:tblGrid>
      <w:tr w:rsidR="0075240E" w:rsidRPr="00590235" w:rsidTr="00173253">
        <w:tc>
          <w:tcPr>
            <w:tcW w:w="162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jc w:val="center"/>
              <w:rPr>
                <w:rFonts w:ascii="Arial" w:hAnsi="Arial" w:cs="Arial"/>
              </w:rPr>
            </w:pPr>
            <w:r w:rsidRPr="00590235">
              <w:rPr>
                <w:rFonts w:ascii="Arial" w:hAnsi="Arial" w:cs="Arial"/>
              </w:rPr>
              <w:t>Issue Date</w:t>
            </w:r>
          </w:p>
        </w:tc>
        <w:tc>
          <w:tcPr>
            <w:tcW w:w="423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jc w:val="center"/>
              <w:rPr>
                <w:rFonts w:ascii="Arial" w:hAnsi="Arial" w:cs="Arial"/>
              </w:rPr>
            </w:pPr>
            <w:r w:rsidRPr="00590235">
              <w:rPr>
                <w:rFonts w:ascii="Arial" w:hAnsi="Arial" w:cs="Arial"/>
              </w:rPr>
              <w:t>Description of Change</w:t>
            </w:r>
          </w:p>
        </w:tc>
        <w:tc>
          <w:tcPr>
            <w:tcW w:w="117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Training Needed</w:t>
            </w:r>
          </w:p>
        </w:tc>
        <w:tc>
          <w:tcPr>
            <w:tcW w:w="153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Training Completion Date</w:t>
            </w:r>
          </w:p>
        </w:tc>
        <w:tc>
          <w:tcPr>
            <w:tcW w:w="252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Comment Resolution  Accession Number</w:t>
            </w:r>
          </w:p>
        </w:tc>
      </w:tr>
      <w:tr w:rsidR="0075240E" w:rsidRPr="00590235" w:rsidTr="00173253">
        <w:tc>
          <w:tcPr>
            <w:tcW w:w="162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07-007</w:t>
            </w:r>
          </w:p>
        </w:tc>
        <w:tc>
          <w:tcPr>
            <w:tcW w:w="423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Revision history reviewed for the last four year</w:t>
            </w:r>
          </w:p>
        </w:tc>
        <w:tc>
          <w:tcPr>
            <w:tcW w:w="117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None</w:t>
            </w:r>
          </w:p>
        </w:tc>
        <w:tc>
          <w:tcPr>
            <w:tcW w:w="153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N/A</w:t>
            </w:r>
          </w:p>
        </w:tc>
        <w:tc>
          <w:tcPr>
            <w:tcW w:w="252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N/A</w:t>
            </w:r>
          </w:p>
        </w:tc>
      </w:tr>
      <w:tr w:rsidR="0075240E" w:rsidRPr="00590235" w:rsidTr="00173253">
        <w:tc>
          <w:tcPr>
            <w:tcW w:w="162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rPr>
                <w:rFonts w:ascii="Arial" w:hAnsi="Arial" w:cs="Arial"/>
              </w:rPr>
            </w:pPr>
            <w:r w:rsidRPr="00590235">
              <w:rPr>
                <w:rFonts w:ascii="Arial" w:hAnsi="Arial" w:cs="Arial"/>
              </w:rPr>
              <w:t>04/03/00</w:t>
            </w: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CN-00-003</w:t>
            </w:r>
          </w:p>
        </w:tc>
        <w:tc>
          <w:tcPr>
            <w:tcW w:w="423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711111.01 has been issued to provide the minimum inspection oversight for determine the safety performance of operating nuclear power reactors.</w:t>
            </w:r>
          </w:p>
        </w:tc>
        <w:tc>
          <w:tcPr>
            <w:tcW w:w="117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None</w:t>
            </w:r>
          </w:p>
        </w:tc>
        <w:tc>
          <w:tcPr>
            <w:tcW w:w="153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N/A</w:t>
            </w:r>
          </w:p>
        </w:tc>
        <w:tc>
          <w:tcPr>
            <w:tcW w:w="252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N/A</w:t>
            </w:r>
          </w:p>
        </w:tc>
      </w:tr>
      <w:tr w:rsidR="0075240E" w:rsidRPr="00590235" w:rsidTr="00173253">
        <w:tc>
          <w:tcPr>
            <w:tcW w:w="162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rPr>
                <w:rFonts w:ascii="Arial" w:hAnsi="Arial" w:cs="Arial"/>
              </w:rPr>
            </w:pPr>
            <w:r w:rsidRPr="00590235">
              <w:rPr>
                <w:rFonts w:ascii="Arial" w:hAnsi="Arial" w:cs="Arial"/>
              </w:rPr>
              <w:t>01/17/02</w:t>
            </w: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CN-02-001</w:t>
            </w:r>
          </w:p>
        </w:tc>
        <w:tc>
          <w:tcPr>
            <w:tcW w:w="423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 xml:space="preserve">IP 71111.04 has been revised to provide clarifications to the inspection requirements concerning partial </w:t>
            </w:r>
            <w:proofErr w:type="spellStart"/>
            <w:r w:rsidRPr="00590235">
              <w:rPr>
                <w:rFonts w:ascii="Arial" w:hAnsi="Arial" w:cs="Arial"/>
              </w:rPr>
              <w:t>walkdowns</w:t>
            </w:r>
            <w:proofErr w:type="spellEnd"/>
            <w:r w:rsidRPr="00590235">
              <w:rPr>
                <w:rFonts w:ascii="Arial" w:hAnsi="Arial" w:cs="Arial"/>
              </w:rPr>
              <w:t xml:space="preserve"> and identification and resolution of problems. In addition, inspection resource estimates and level of effort are revised to provide a band for more inspection flexibility.</w:t>
            </w:r>
          </w:p>
        </w:tc>
        <w:tc>
          <w:tcPr>
            <w:tcW w:w="117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None</w:t>
            </w:r>
          </w:p>
        </w:tc>
        <w:tc>
          <w:tcPr>
            <w:tcW w:w="153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N/A</w:t>
            </w:r>
          </w:p>
        </w:tc>
        <w:tc>
          <w:tcPr>
            <w:tcW w:w="252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N/A</w:t>
            </w:r>
          </w:p>
        </w:tc>
      </w:tr>
      <w:tr w:rsidR="0075240E" w:rsidRPr="00590235" w:rsidTr="00173253">
        <w:tc>
          <w:tcPr>
            <w:tcW w:w="162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line="240" w:lineRule="exact"/>
              <w:rPr>
                <w:rFonts w:ascii="Arial" w:hAnsi="Arial" w:cs="Arial"/>
              </w:rPr>
            </w:pPr>
            <w:r w:rsidRPr="00590235">
              <w:rPr>
                <w:rFonts w:ascii="Arial" w:hAnsi="Arial" w:cs="Arial"/>
              </w:rPr>
              <w:t>02/27/07</w:t>
            </w: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CN-07-007</w:t>
            </w:r>
          </w:p>
        </w:tc>
        <w:tc>
          <w:tcPr>
            <w:tcW w:w="423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IP 71111.04 has been revised to address feedback form 71111.04</w:t>
            </w:r>
            <w:r w:rsidRPr="00590235">
              <w:rPr>
                <w:rFonts w:ascii="Arial" w:hAnsi="Arial" w:cs="Arial"/>
              </w:rPr>
              <w:noBreakHyphen/>
              <w:t>721 to clarify the wording in the Inspection Requirements section to address systems of high risk significance.</w:t>
            </w:r>
          </w:p>
        </w:tc>
        <w:tc>
          <w:tcPr>
            <w:tcW w:w="117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None</w:t>
            </w:r>
          </w:p>
        </w:tc>
        <w:tc>
          <w:tcPr>
            <w:tcW w:w="153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N/A</w:t>
            </w:r>
          </w:p>
        </w:tc>
        <w:tc>
          <w:tcPr>
            <w:tcW w:w="2520" w:type="dxa"/>
            <w:tcBorders>
              <w:top w:val="single" w:sz="7" w:space="0" w:color="000000"/>
              <w:left w:val="single" w:sz="7" w:space="0" w:color="000000"/>
              <w:bottom w:val="single" w:sz="7" w:space="0" w:color="000000"/>
              <w:right w:val="single" w:sz="7" w:space="0" w:color="000000"/>
            </w:tcBorders>
          </w:tcPr>
          <w:p w:rsidR="0075240E" w:rsidRPr="00590235" w:rsidRDefault="0075240E">
            <w:pPr>
              <w:spacing w:line="120" w:lineRule="exact"/>
              <w:rPr>
                <w:rFonts w:ascii="Arial" w:hAnsi="Arial" w:cs="Arial"/>
              </w:rPr>
            </w:pPr>
          </w:p>
          <w:p w:rsidR="0075240E" w:rsidRPr="00590235" w:rsidRDefault="0075240E">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590235">
              <w:rPr>
                <w:rFonts w:ascii="Arial" w:hAnsi="Arial" w:cs="Arial"/>
              </w:rPr>
              <w:t>N/A</w:t>
            </w:r>
          </w:p>
        </w:tc>
      </w:tr>
      <w:tr w:rsidR="00F706B4" w:rsidRPr="00590235" w:rsidTr="00173253">
        <w:tc>
          <w:tcPr>
            <w:tcW w:w="1620" w:type="dxa"/>
            <w:tcBorders>
              <w:top w:val="single" w:sz="7" w:space="0" w:color="000000"/>
              <w:left w:val="single" w:sz="7" w:space="0" w:color="000000"/>
              <w:bottom w:val="single" w:sz="7" w:space="0" w:color="000000"/>
              <w:right w:val="single" w:sz="7" w:space="0" w:color="000000"/>
            </w:tcBorders>
          </w:tcPr>
          <w:p w:rsidR="00F706B4" w:rsidRPr="00590235" w:rsidRDefault="00F706B4" w:rsidP="00875319">
            <w:pPr>
              <w:spacing w:line="120" w:lineRule="exact"/>
              <w:rPr>
                <w:rFonts w:ascii="Arial" w:hAnsi="Arial" w:cs="Arial"/>
              </w:rPr>
            </w:pPr>
          </w:p>
          <w:p w:rsidR="00F706B4" w:rsidRPr="00590235" w:rsidRDefault="00F706B4" w:rsidP="00875319">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F706B4" w:rsidRPr="00590235" w:rsidRDefault="00F706B4" w:rsidP="00875319">
            <w:pPr>
              <w:spacing w:line="120" w:lineRule="exact"/>
              <w:rPr>
                <w:rFonts w:ascii="Arial" w:hAnsi="Arial" w:cs="Arial"/>
              </w:rPr>
            </w:pPr>
          </w:p>
          <w:p w:rsidR="00173253" w:rsidRPr="00173253" w:rsidRDefault="00173253" w:rsidP="00173253">
            <w:pPr>
              <w:widowControl/>
              <w:tabs>
                <w:tab w:val="left" w:pos="244"/>
                <w:tab w:val="left" w:pos="835"/>
                <w:tab w:val="left" w:pos="1440"/>
                <w:tab w:val="left" w:pos="2044"/>
                <w:tab w:val="left" w:pos="2635"/>
              </w:tabs>
              <w:spacing w:line="240" w:lineRule="exact"/>
              <w:rPr>
                <w:rFonts w:ascii="Arial" w:hAnsi="Arial" w:cs="Arial"/>
              </w:rPr>
            </w:pPr>
            <w:r w:rsidRPr="00173253">
              <w:rPr>
                <w:rFonts w:ascii="Arial" w:hAnsi="Arial" w:cs="Arial"/>
              </w:rPr>
              <w:t>ML11201A17</w:t>
            </w:r>
            <w:r>
              <w:rPr>
                <w:rFonts w:ascii="Arial" w:hAnsi="Arial" w:cs="Arial"/>
              </w:rPr>
              <w:t>3</w:t>
            </w:r>
          </w:p>
          <w:p w:rsidR="00F706B4" w:rsidRPr="00590235" w:rsidRDefault="00EC7619" w:rsidP="00875319">
            <w:pPr>
              <w:widowControl/>
              <w:tabs>
                <w:tab w:val="left" w:pos="244"/>
                <w:tab w:val="left" w:pos="835"/>
                <w:tab w:val="left" w:pos="1440"/>
                <w:tab w:val="left" w:pos="2044"/>
                <w:tab w:val="left" w:pos="2635"/>
              </w:tabs>
              <w:spacing w:line="240" w:lineRule="exact"/>
              <w:rPr>
                <w:rFonts w:ascii="Arial" w:hAnsi="Arial" w:cs="Arial"/>
              </w:rPr>
            </w:pPr>
            <w:r>
              <w:rPr>
                <w:rFonts w:ascii="Arial" w:hAnsi="Arial" w:cs="Arial"/>
              </w:rPr>
              <w:t>10/28/11</w:t>
            </w:r>
          </w:p>
          <w:p w:rsidR="00F706B4" w:rsidRPr="00590235" w:rsidRDefault="00F706B4" w:rsidP="00EC7619">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CN-</w:t>
            </w:r>
            <w:r w:rsidR="00EC7619">
              <w:rPr>
                <w:rFonts w:ascii="Arial" w:hAnsi="Arial" w:cs="Arial"/>
              </w:rPr>
              <w:t>11/-025</w:t>
            </w:r>
          </w:p>
        </w:tc>
        <w:tc>
          <w:tcPr>
            <w:tcW w:w="4230" w:type="dxa"/>
            <w:tcBorders>
              <w:top w:val="single" w:sz="7" w:space="0" w:color="000000"/>
              <w:left w:val="single" w:sz="7" w:space="0" w:color="000000"/>
              <w:bottom w:val="single" w:sz="7" w:space="0" w:color="000000"/>
              <w:right w:val="single" w:sz="7" w:space="0" w:color="000000"/>
            </w:tcBorders>
          </w:tcPr>
          <w:p w:rsidR="00F706B4" w:rsidRPr="00590235" w:rsidRDefault="00F706B4" w:rsidP="00875319">
            <w:pPr>
              <w:spacing w:line="120" w:lineRule="exact"/>
              <w:rPr>
                <w:rFonts w:ascii="Arial" w:hAnsi="Arial" w:cs="Arial"/>
              </w:rPr>
            </w:pPr>
          </w:p>
          <w:p w:rsidR="00F706B4" w:rsidRPr="00590235" w:rsidRDefault="00173253" w:rsidP="00F706B4">
            <w:pPr>
              <w:widowControl/>
              <w:tabs>
                <w:tab w:val="left" w:pos="244"/>
                <w:tab w:val="left" w:pos="835"/>
                <w:tab w:val="left" w:pos="1440"/>
                <w:tab w:val="left" w:pos="2044"/>
                <w:tab w:val="left" w:pos="2635"/>
              </w:tabs>
              <w:spacing w:after="58" w:line="240" w:lineRule="exact"/>
              <w:rPr>
                <w:rFonts w:ascii="Arial" w:hAnsi="Arial" w:cs="Arial"/>
              </w:rPr>
            </w:pPr>
            <w:r>
              <w:rPr>
                <w:rFonts w:ascii="Arial" w:hAnsi="Arial" w:cs="Arial"/>
              </w:rPr>
              <w:t xml:space="preserve">The sample size for </w:t>
            </w:r>
            <w:r w:rsidR="00F706B4" w:rsidRPr="00590235">
              <w:rPr>
                <w:rFonts w:ascii="Arial" w:hAnsi="Arial" w:cs="Arial"/>
              </w:rPr>
              <w:t xml:space="preserve">IP 71111.04 has been revised to </w:t>
            </w:r>
            <w:r w:rsidR="00F706B4">
              <w:rPr>
                <w:rFonts w:ascii="Arial" w:hAnsi="Arial" w:cs="Arial"/>
              </w:rPr>
              <w:t>reflect the 2011 ROP Realignment.</w:t>
            </w:r>
          </w:p>
        </w:tc>
        <w:tc>
          <w:tcPr>
            <w:tcW w:w="1170" w:type="dxa"/>
            <w:tcBorders>
              <w:top w:val="single" w:sz="7" w:space="0" w:color="000000"/>
              <w:left w:val="single" w:sz="7" w:space="0" w:color="000000"/>
              <w:bottom w:val="single" w:sz="7" w:space="0" w:color="000000"/>
              <w:right w:val="single" w:sz="7" w:space="0" w:color="000000"/>
            </w:tcBorders>
          </w:tcPr>
          <w:p w:rsidR="00F706B4" w:rsidRPr="00590235" w:rsidRDefault="00F706B4" w:rsidP="00875319">
            <w:pPr>
              <w:spacing w:line="120" w:lineRule="exact"/>
              <w:rPr>
                <w:rFonts w:ascii="Arial" w:hAnsi="Arial" w:cs="Arial"/>
              </w:rPr>
            </w:pPr>
          </w:p>
          <w:p w:rsidR="00F706B4" w:rsidRPr="00590235" w:rsidRDefault="00F706B4" w:rsidP="00875319">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None</w:t>
            </w:r>
          </w:p>
        </w:tc>
        <w:tc>
          <w:tcPr>
            <w:tcW w:w="1530" w:type="dxa"/>
            <w:tcBorders>
              <w:top w:val="single" w:sz="7" w:space="0" w:color="000000"/>
              <w:left w:val="single" w:sz="7" w:space="0" w:color="000000"/>
              <w:bottom w:val="single" w:sz="7" w:space="0" w:color="000000"/>
              <w:right w:val="single" w:sz="7" w:space="0" w:color="000000"/>
            </w:tcBorders>
          </w:tcPr>
          <w:p w:rsidR="00F706B4" w:rsidRPr="00590235" w:rsidRDefault="00F706B4" w:rsidP="00875319">
            <w:pPr>
              <w:spacing w:line="120" w:lineRule="exact"/>
              <w:rPr>
                <w:rFonts w:ascii="Arial" w:hAnsi="Arial" w:cs="Arial"/>
              </w:rPr>
            </w:pPr>
          </w:p>
          <w:p w:rsidR="00F706B4" w:rsidRPr="00590235" w:rsidRDefault="00F706B4" w:rsidP="00875319">
            <w:pPr>
              <w:widowControl/>
              <w:tabs>
                <w:tab w:val="left" w:pos="244"/>
                <w:tab w:val="left" w:pos="835"/>
                <w:tab w:val="left" w:pos="1440"/>
                <w:tab w:val="left" w:pos="2044"/>
                <w:tab w:val="left" w:pos="2635"/>
              </w:tabs>
              <w:spacing w:after="58" w:line="240" w:lineRule="exact"/>
              <w:rPr>
                <w:rFonts w:ascii="Arial" w:hAnsi="Arial" w:cs="Arial"/>
              </w:rPr>
            </w:pPr>
            <w:r w:rsidRPr="00590235">
              <w:rPr>
                <w:rFonts w:ascii="Arial" w:hAnsi="Arial" w:cs="Arial"/>
              </w:rPr>
              <w:t>N/A</w:t>
            </w:r>
          </w:p>
        </w:tc>
        <w:tc>
          <w:tcPr>
            <w:tcW w:w="2520" w:type="dxa"/>
            <w:tcBorders>
              <w:top w:val="single" w:sz="7" w:space="0" w:color="000000"/>
              <w:left w:val="single" w:sz="7" w:space="0" w:color="000000"/>
              <w:bottom w:val="single" w:sz="7" w:space="0" w:color="000000"/>
              <w:right w:val="single" w:sz="7" w:space="0" w:color="000000"/>
            </w:tcBorders>
          </w:tcPr>
          <w:p w:rsidR="00F706B4" w:rsidRPr="00590235" w:rsidRDefault="00F706B4" w:rsidP="00875319">
            <w:pPr>
              <w:spacing w:line="120" w:lineRule="exact"/>
              <w:rPr>
                <w:rFonts w:ascii="Arial" w:hAnsi="Arial" w:cs="Arial"/>
              </w:rPr>
            </w:pPr>
          </w:p>
          <w:p w:rsidR="00F706B4" w:rsidRPr="00590235" w:rsidRDefault="007D6A90" w:rsidP="00875319">
            <w:pPr>
              <w:widowControl/>
              <w:tabs>
                <w:tab w:val="left" w:pos="244"/>
                <w:tab w:val="left" w:pos="835"/>
                <w:tab w:val="left" w:pos="1440"/>
                <w:tab w:val="left" w:pos="2044"/>
                <w:tab w:val="left" w:pos="2635"/>
              </w:tabs>
              <w:spacing w:after="58" w:line="240" w:lineRule="exact"/>
              <w:rPr>
                <w:rFonts w:ascii="Arial" w:hAnsi="Arial" w:cs="Arial"/>
              </w:rPr>
            </w:pPr>
            <w:r>
              <w:rPr>
                <w:rFonts w:ascii="Arial" w:hAnsi="Arial" w:cs="Arial"/>
              </w:rPr>
              <w:t>N/A</w:t>
            </w:r>
          </w:p>
        </w:tc>
      </w:tr>
    </w:tbl>
    <w:p w:rsidR="0075240E" w:rsidRPr="00590235" w:rsidRDefault="0075240E">
      <w:pPr>
        <w:widowControl/>
        <w:tabs>
          <w:tab w:val="center" w:pos="6480"/>
        </w:tabs>
        <w:spacing w:line="240" w:lineRule="exact"/>
        <w:rPr>
          <w:rFonts w:ascii="Arial" w:hAnsi="Arial" w:cs="Arial"/>
        </w:rPr>
      </w:pPr>
      <w:r w:rsidRPr="00590235">
        <w:rPr>
          <w:rFonts w:ascii="Arial" w:hAnsi="Arial" w:cs="Arial"/>
        </w:rPr>
        <w:tab/>
      </w:r>
    </w:p>
    <w:sectPr w:rsidR="0075240E" w:rsidRPr="00590235" w:rsidSect="0075240E">
      <w:footerReference w:type="even" r:id="rId11"/>
      <w:footerReference w:type="default" r:id="rId12"/>
      <w:pgSz w:w="15840" w:h="12240" w:orient="landscape"/>
      <w:pgMar w:top="1080" w:right="1440" w:bottom="720" w:left="1440" w:header="1080" w:footer="720" w:gutter="0"/>
      <w:pgNumType w:start="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05B4" w:rsidRDefault="008D05B4">
      <w:r>
        <w:separator/>
      </w:r>
    </w:p>
  </w:endnote>
  <w:endnote w:type="continuationSeparator" w:id="0">
    <w:p w:rsidR="008D05B4" w:rsidRDefault="008D05B4">
      <w:r>
        <w:continuationSeparator/>
      </w:r>
    </w:p>
  </w:endnote>
</w:endnotes>
</file>

<file path=word/fontTable.xml><?xml version="1.0" encoding="utf-8"?>
<w:fonts xmlns:r="http://schemas.openxmlformats.org/officeDocument/2006/relationships" xmlns:w="http://schemas.openxmlformats.org/wordprocessingml/2006/main">
  <w:font w:name="Letter Gothic">
    <w:panose1 w:val="020B0409020202030204"/>
    <w:charset w:val="00"/>
    <w:family w:val="modern"/>
    <w:pitch w:val="fixed"/>
    <w:sig w:usb0="00000007" w:usb1="00000000" w:usb2="00000000" w:usb3="00000000" w:csb0="00000093"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P Phonetic">
    <w:panose1 w:val="050B0604020202030204"/>
    <w:charset w:val="02"/>
    <w:family w:val="swiss"/>
    <w:pitch w:val="variable"/>
    <w:sig w:usb0="00000000" w:usb1="10000000" w:usb2="00000000" w:usb3="00000000" w:csb0="80000000"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40E" w:rsidRDefault="0075240E">
    <w:pPr>
      <w:spacing w:line="244" w:lineRule="exact"/>
    </w:pPr>
  </w:p>
  <w:p w:rsidR="0075240E" w:rsidRDefault="0075240E">
    <w:pPr>
      <w:framePr w:w="9361" w:wrap="notBeside" w:vAnchor="text" w:hAnchor="text" w:x="1" w:y="1"/>
      <w:jc w:val="center"/>
      <w:rPr>
        <w:rFonts w:ascii="Arial" w:hAnsi="Arial" w:cs="Arial"/>
      </w:rPr>
    </w:pPr>
    <w:r>
      <w:rPr>
        <w:rFonts w:ascii="Arial" w:hAnsi="Arial" w:cs="Arial"/>
      </w:rPr>
      <w:sym w:font="WP Phonetic" w:char="F02D"/>
    </w:r>
    <w:r w:rsidR="00DF0FC4">
      <w:rPr>
        <w:rFonts w:ascii="Arial" w:hAnsi="Arial" w:cs="Arial"/>
      </w:rPr>
      <w:fldChar w:fldCharType="begin"/>
    </w:r>
    <w:r>
      <w:rPr>
        <w:rFonts w:ascii="Arial" w:hAnsi="Arial" w:cs="Arial"/>
      </w:rPr>
      <w:instrText xml:space="preserve">PAGE </w:instrText>
    </w:r>
    <w:r w:rsidR="00DF0FC4">
      <w:rPr>
        <w:rFonts w:ascii="Arial" w:hAnsi="Arial" w:cs="Arial"/>
      </w:rPr>
      <w:fldChar w:fldCharType="separate"/>
    </w:r>
    <w:r w:rsidR="00F706B4">
      <w:rPr>
        <w:rFonts w:ascii="Arial" w:hAnsi="Arial" w:cs="Arial"/>
        <w:noProof/>
      </w:rPr>
      <w:t>- 2 -</w:t>
    </w:r>
    <w:r w:rsidR="00DF0FC4">
      <w:rPr>
        <w:rFonts w:ascii="Arial" w:hAnsi="Arial" w:cs="Arial"/>
      </w:rPr>
      <w:fldChar w:fldCharType="end"/>
    </w:r>
    <w:r>
      <w:rPr>
        <w:rFonts w:ascii="Arial" w:hAnsi="Arial" w:cs="Arial"/>
      </w:rPr>
      <w:sym w:font="WP Phonetic" w:char="F02D"/>
    </w:r>
  </w:p>
  <w:p w:rsidR="0075240E" w:rsidRDefault="0075240E">
    <w:pPr>
      <w:tabs>
        <w:tab w:val="center" w:pos="4680"/>
        <w:tab w:val="right" w:pos="9360"/>
      </w:tabs>
      <w:rPr>
        <w:rFonts w:ascii="Arial" w:hAnsi="Arial" w:cs="Arial"/>
      </w:rPr>
    </w:pPr>
    <w:r>
      <w:rPr>
        <w:rFonts w:ascii="Arial" w:hAnsi="Arial" w:cs="Arial"/>
      </w:rPr>
      <w:t>71111.04</w:t>
    </w:r>
    <w:r>
      <w:rPr>
        <w:rFonts w:ascii="Arial" w:hAnsi="Arial" w:cs="Arial"/>
      </w:rPr>
      <w:tab/>
    </w:r>
    <w:r>
      <w:rPr>
        <w:rFonts w:ascii="Arial" w:hAnsi="Arial" w:cs="Arial"/>
      </w:rPr>
      <w:tab/>
      <w:t>Issue Date: 02/27/07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562503"/>
      <w:docPartObj>
        <w:docPartGallery w:val="Page Numbers (Bottom of Page)"/>
        <w:docPartUnique/>
      </w:docPartObj>
    </w:sdtPr>
    <w:sdtEndPr>
      <w:rPr>
        <w:rFonts w:ascii="Arial" w:hAnsi="Arial" w:cs="Arial"/>
      </w:rPr>
    </w:sdtEndPr>
    <w:sdtContent>
      <w:p w:rsidR="00EC7619" w:rsidRPr="00EC7619" w:rsidRDefault="00EC7619" w:rsidP="00EC7619">
        <w:pPr>
          <w:pStyle w:val="Footer"/>
          <w:rPr>
            <w:rFonts w:ascii="Arial" w:hAnsi="Arial" w:cs="Arial"/>
          </w:rPr>
        </w:pPr>
        <w:r w:rsidRPr="00EC7619">
          <w:rPr>
            <w:rFonts w:ascii="Arial" w:hAnsi="Arial" w:cs="Arial"/>
          </w:rPr>
          <w:t>Issue Date:  10/28/11</w:t>
        </w:r>
        <w:r w:rsidRPr="00EC7619">
          <w:tab/>
        </w:r>
        <w:r w:rsidRPr="00EC7619">
          <w:rPr>
            <w:rFonts w:ascii="Arial" w:hAnsi="Arial" w:cs="Arial"/>
          </w:rPr>
          <w:fldChar w:fldCharType="begin"/>
        </w:r>
        <w:r w:rsidRPr="00EC7619">
          <w:rPr>
            <w:rFonts w:ascii="Arial" w:hAnsi="Arial" w:cs="Arial"/>
          </w:rPr>
          <w:instrText xml:space="preserve"> PAGE   \* MERGEFORMAT </w:instrText>
        </w:r>
        <w:r w:rsidRPr="00EC7619">
          <w:rPr>
            <w:rFonts w:ascii="Arial" w:hAnsi="Arial" w:cs="Arial"/>
          </w:rPr>
          <w:fldChar w:fldCharType="separate"/>
        </w:r>
        <w:r>
          <w:rPr>
            <w:rFonts w:ascii="Arial" w:hAnsi="Arial" w:cs="Arial"/>
            <w:noProof/>
          </w:rPr>
          <w:t>- 1 -</w:t>
        </w:r>
        <w:r w:rsidRPr="00EC7619">
          <w:rPr>
            <w:rFonts w:ascii="Arial" w:hAnsi="Arial" w:cs="Arial"/>
          </w:rPr>
          <w:fldChar w:fldCharType="end"/>
        </w:r>
        <w:r w:rsidRPr="00EC7619">
          <w:rPr>
            <w:rFonts w:ascii="Arial" w:hAnsi="Arial" w:cs="Arial"/>
          </w:rPr>
          <w:tab/>
          <w:t>71111.04</w:t>
        </w:r>
      </w:p>
      <w:p w:rsidR="00EC7619" w:rsidRPr="00EC7619" w:rsidRDefault="00EC7619" w:rsidP="00EC7619">
        <w:pPr>
          <w:pStyle w:val="Footer"/>
          <w:rPr>
            <w:rFonts w:ascii="Arial" w:hAnsi="Arial" w:cs="Arial"/>
          </w:rPr>
        </w:pPr>
        <w:r w:rsidRPr="00EC7619">
          <w:rPr>
            <w:rFonts w:ascii="Arial" w:hAnsi="Arial" w:cs="Arial"/>
          </w:rPr>
          <w:t>Effective Date:  01/01/12</w:t>
        </w:r>
      </w:p>
    </w:sdtContent>
  </w:sdt>
  <w:p w:rsidR="0075240E" w:rsidRPr="00EC7619" w:rsidRDefault="0075240E">
    <w:pPr>
      <w:spacing w:line="244" w:lineRule="exact"/>
      <w:rPr>
        <w:rFonts w:ascii="Arial" w:hAnsi="Arial" w:cs="Aria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40E" w:rsidRDefault="0075240E">
    <w:pPr>
      <w:spacing w:line="244" w:lineRule="exact"/>
    </w:pPr>
  </w:p>
  <w:p w:rsidR="0075240E" w:rsidRPr="006640F5" w:rsidRDefault="0075240E">
    <w:pPr>
      <w:tabs>
        <w:tab w:val="center" w:pos="4680"/>
        <w:tab w:val="right" w:pos="9360"/>
      </w:tabs>
      <w:rPr>
        <w:rFonts w:ascii="Arial" w:hAnsi="Arial" w:cs="Arial"/>
      </w:rPr>
    </w:pPr>
    <w:r w:rsidRPr="006640F5">
      <w:rPr>
        <w:rFonts w:ascii="Arial" w:hAnsi="Arial" w:cs="Arial"/>
      </w:rPr>
      <w:t>71111.04</w:t>
    </w:r>
    <w:r w:rsidRPr="006640F5">
      <w:rPr>
        <w:rFonts w:ascii="Arial" w:hAnsi="Arial" w:cs="Arial"/>
      </w:rPr>
      <w:tab/>
    </w:r>
    <w:r w:rsidR="00DF0FC4" w:rsidRPr="006640F5">
      <w:rPr>
        <w:rStyle w:val="PageNumber"/>
        <w:rFonts w:ascii="Arial" w:hAnsi="Arial" w:cs="Arial"/>
      </w:rPr>
      <w:fldChar w:fldCharType="begin"/>
    </w:r>
    <w:r w:rsidR="006640F5" w:rsidRPr="006640F5">
      <w:rPr>
        <w:rStyle w:val="PageNumber"/>
        <w:rFonts w:ascii="Arial" w:hAnsi="Arial" w:cs="Arial"/>
      </w:rPr>
      <w:instrText xml:space="preserve"> PAGE </w:instrText>
    </w:r>
    <w:r w:rsidR="00DF0FC4" w:rsidRPr="006640F5">
      <w:rPr>
        <w:rStyle w:val="PageNumber"/>
        <w:rFonts w:ascii="Arial" w:hAnsi="Arial" w:cs="Arial"/>
      </w:rPr>
      <w:fldChar w:fldCharType="separate"/>
    </w:r>
    <w:r w:rsidR="00F706B4">
      <w:rPr>
        <w:rStyle w:val="PageNumber"/>
        <w:rFonts w:ascii="Arial" w:hAnsi="Arial" w:cs="Arial"/>
        <w:noProof/>
      </w:rPr>
      <w:t>- 2 -</w:t>
    </w:r>
    <w:r w:rsidR="00DF0FC4" w:rsidRPr="006640F5">
      <w:rPr>
        <w:rStyle w:val="PageNumber"/>
        <w:rFonts w:ascii="Arial" w:hAnsi="Arial" w:cs="Arial"/>
      </w:rPr>
      <w:fldChar w:fldCharType="end"/>
    </w:r>
    <w:r w:rsidRPr="006640F5">
      <w:rPr>
        <w:rFonts w:ascii="Arial" w:hAnsi="Arial" w:cs="Arial"/>
      </w:rPr>
      <w:tab/>
      <w:t>Issue Date: 02/27/07</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40E" w:rsidRDefault="0075240E">
    <w:pPr>
      <w:spacing w:line="244" w:lineRule="exact"/>
    </w:pPr>
  </w:p>
  <w:p w:rsidR="0075240E" w:rsidRDefault="0075240E">
    <w:pPr>
      <w:tabs>
        <w:tab w:val="center" w:pos="4680"/>
        <w:tab w:val="right" w:pos="9360"/>
      </w:tabs>
      <w:rPr>
        <w:rFonts w:ascii="Arial" w:hAnsi="Arial" w:cs="Arial"/>
      </w:rPr>
    </w:pPr>
    <w:r w:rsidRPr="006640F5">
      <w:rPr>
        <w:rFonts w:ascii="Arial" w:hAnsi="Arial" w:cs="Arial"/>
      </w:rPr>
      <w:t xml:space="preserve">Issue Date: </w:t>
    </w:r>
    <w:r w:rsidR="00EC7619">
      <w:rPr>
        <w:rFonts w:ascii="Arial" w:hAnsi="Arial" w:cs="Arial"/>
      </w:rPr>
      <w:t>10/28/11</w:t>
    </w:r>
    <w:r w:rsidRPr="006640F5">
      <w:rPr>
        <w:rFonts w:ascii="Arial" w:hAnsi="Arial" w:cs="Arial"/>
      </w:rPr>
      <w:tab/>
    </w:r>
    <w:r w:rsidR="00DF0FC4" w:rsidRPr="006640F5">
      <w:rPr>
        <w:rStyle w:val="PageNumber"/>
        <w:rFonts w:ascii="Arial" w:hAnsi="Arial" w:cs="Arial"/>
      </w:rPr>
      <w:fldChar w:fldCharType="begin"/>
    </w:r>
    <w:r w:rsidR="006640F5" w:rsidRPr="006640F5">
      <w:rPr>
        <w:rStyle w:val="PageNumber"/>
        <w:rFonts w:ascii="Arial" w:hAnsi="Arial" w:cs="Arial"/>
      </w:rPr>
      <w:instrText xml:space="preserve"> PAGE </w:instrText>
    </w:r>
    <w:r w:rsidR="00DF0FC4" w:rsidRPr="006640F5">
      <w:rPr>
        <w:rStyle w:val="PageNumber"/>
        <w:rFonts w:ascii="Arial" w:hAnsi="Arial" w:cs="Arial"/>
      </w:rPr>
      <w:fldChar w:fldCharType="separate"/>
    </w:r>
    <w:r w:rsidR="00EC7619">
      <w:rPr>
        <w:rStyle w:val="PageNumber"/>
        <w:rFonts w:ascii="Arial" w:hAnsi="Arial" w:cs="Arial"/>
        <w:noProof/>
      </w:rPr>
      <w:t>- 3 -</w:t>
    </w:r>
    <w:r w:rsidR="00DF0FC4" w:rsidRPr="006640F5">
      <w:rPr>
        <w:rStyle w:val="PageNumber"/>
        <w:rFonts w:ascii="Arial" w:hAnsi="Arial" w:cs="Arial"/>
      </w:rPr>
      <w:fldChar w:fldCharType="end"/>
    </w:r>
    <w:r w:rsidRPr="006640F5">
      <w:rPr>
        <w:rFonts w:ascii="Arial" w:hAnsi="Arial" w:cs="Arial"/>
      </w:rPr>
      <w:tab/>
      <w:t>71111.04</w:t>
    </w:r>
  </w:p>
  <w:p w:rsidR="00F706B4" w:rsidRPr="006640F5" w:rsidRDefault="00F706B4">
    <w:pPr>
      <w:tabs>
        <w:tab w:val="center" w:pos="4680"/>
        <w:tab w:val="right" w:pos="9360"/>
      </w:tabs>
      <w:rPr>
        <w:rFonts w:ascii="Arial" w:hAnsi="Arial" w:cs="Arial"/>
      </w:rPr>
    </w:pPr>
    <w:r>
      <w:rPr>
        <w:rFonts w:ascii="Arial" w:hAnsi="Arial" w:cs="Arial"/>
      </w:rPr>
      <w:t>Effective Date:  01/01/12</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40E" w:rsidRDefault="0075240E">
    <w:pPr>
      <w:spacing w:line="244" w:lineRule="exact"/>
    </w:pPr>
  </w:p>
  <w:p w:rsidR="0075240E" w:rsidRDefault="0075240E" w:rsidP="006640F5">
    <w:pPr>
      <w:tabs>
        <w:tab w:val="left" w:pos="7080"/>
        <w:tab w:val="right" w:pos="12960"/>
      </w:tabs>
      <w:jc w:val="center"/>
      <w:rPr>
        <w:rFonts w:ascii="Arial" w:hAnsi="Arial" w:cs="Arial"/>
      </w:rPr>
    </w:pPr>
    <w:r>
      <w:rPr>
        <w:rFonts w:ascii="Arial" w:hAnsi="Arial" w:cs="Arial"/>
      </w:rPr>
      <w:t>Issue Date: 02/27/07</w:t>
    </w:r>
    <w:r>
      <w:rPr>
        <w:rFonts w:ascii="Arial" w:hAnsi="Arial" w:cs="Arial"/>
      </w:rPr>
      <w:tab/>
    </w:r>
    <w:r w:rsidR="006640F5">
      <w:rPr>
        <w:rFonts w:ascii="Arial" w:hAnsi="Arial" w:cs="Arial"/>
      </w:rPr>
      <w:t>A-1</w:t>
    </w:r>
    <w:r w:rsidR="006640F5">
      <w:rPr>
        <w:rFonts w:ascii="Arial" w:hAnsi="Arial" w:cs="Arial"/>
      </w:rPr>
      <w:tab/>
    </w:r>
    <w:r>
      <w:rPr>
        <w:rFonts w:ascii="Arial" w:hAnsi="Arial" w:cs="Arial"/>
      </w:rPr>
      <w:t>71111.04</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40E" w:rsidRDefault="0075240E">
    <w:pPr>
      <w:spacing w:line="244" w:lineRule="exact"/>
    </w:pPr>
  </w:p>
  <w:p w:rsidR="0075240E" w:rsidRDefault="0075240E">
    <w:pPr>
      <w:tabs>
        <w:tab w:val="right" w:pos="12960"/>
      </w:tabs>
      <w:rPr>
        <w:rFonts w:ascii="Arial" w:hAnsi="Arial" w:cs="Arial"/>
      </w:rPr>
    </w:pPr>
    <w:r>
      <w:rPr>
        <w:rFonts w:ascii="Arial" w:hAnsi="Arial" w:cs="Arial"/>
      </w:rPr>
      <w:t xml:space="preserve">Issue Date: </w:t>
    </w:r>
    <w:r w:rsidR="00EC7619">
      <w:rPr>
        <w:rFonts w:ascii="Arial" w:hAnsi="Arial" w:cs="Arial"/>
      </w:rPr>
      <w:t>10/28/11</w:t>
    </w:r>
    <w:r>
      <w:rPr>
        <w:rFonts w:ascii="Arial" w:hAnsi="Arial" w:cs="Arial"/>
      </w:rPr>
      <w:tab/>
      <w:t>71111.04</w:t>
    </w:r>
  </w:p>
  <w:p w:rsidR="00F706B4" w:rsidRDefault="00F706B4">
    <w:pPr>
      <w:tabs>
        <w:tab w:val="right" w:pos="12960"/>
      </w:tabs>
      <w:rPr>
        <w:rFonts w:ascii="Arial" w:hAnsi="Arial" w:cs="Arial"/>
      </w:rPr>
    </w:pPr>
    <w:r>
      <w:rPr>
        <w:rFonts w:ascii="Arial" w:hAnsi="Arial" w:cs="Arial"/>
      </w:rPr>
      <w:t>Effective Date:  01/01/12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05B4" w:rsidRDefault="008D05B4">
      <w:r>
        <w:separator/>
      </w:r>
    </w:p>
  </w:footnote>
  <w:footnote w:type="continuationSeparator" w:id="0">
    <w:p w:rsidR="008D05B4" w:rsidRDefault="008D05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19"/>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15"/>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162E1B5E"/>
    <w:multiLevelType w:val="hybridMultilevel"/>
    <w:tmpl w:val="06E85952"/>
    <w:lvl w:ilvl="0" w:tplc="E83847E8">
      <w:start w:val="15"/>
      <w:numFmt w:val="bullet"/>
      <w:lvlText w:val="-"/>
      <w:lvlJc w:val="left"/>
      <w:pPr>
        <w:ind w:left="720" w:hanging="360"/>
      </w:pPr>
      <w:rPr>
        <w:rFonts w:ascii="Letter Gothic" w:eastAsia="Times New Roman" w:hAnsi="Letter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396FE4"/>
    <w:multiLevelType w:val="hybridMultilevel"/>
    <w:tmpl w:val="321A7678"/>
    <w:lvl w:ilvl="0" w:tplc="A9F220F8">
      <w:start w:val="15"/>
      <w:numFmt w:val="bullet"/>
      <w:lvlText w:val="-"/>
      <w:lvlJc w:val="left"/>
      <w:pPr>
        <w:ind w:left="1080" w:hanging="360"/>
      </w:pPr>
      <w:rPr>
        <w:rFonts w:ascii="Letter Gothic" w:eastAsia="Times New Roman" w:hAnsi="Letter Gothic"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lvlOverride w:ilvl="0">
      <w:startOverride w:val="7"/>
      <w:lvl w:ilvl="0">
        <w:start w:val="7"/>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1"/>
      <w:lvl w:ilvl="0">
        <w:start w:val="1"/>
        <w:numFmt w:val="lowerLetter"/>
        <w:lvlText w:val="%1."/>
        <w:lvlJc w:val="left"/>
      </w:lvl>
    </w:lvlOverride>
    <w:lvlOverride w:ilvl="1">
      <w:startOverride w:val="3"/>
      <w:lvl w:ilvl="1">
        <w:start w:val="3"/>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122"/>
  </w:hdrShapeDefaults>
  <w:footnotePr>
    <w:footnote w:id="-1"/>
    <w:footnote w:id="0"/>
  </w:footnotePr>
  <w:endnotePr>
    <w:endnote w:id="-1"/>
    <w:endnote w:id="0"/>
  </w:endnotePr>
  <w:compat/>
  <w:rsids>
    <w:rsidRoot w:val="0075240E"/>
    <w:rsid w:val="00173253"/>
    <w:rsid w:val="00217C59"/>
    <w:rsid w:val="002C3D0C"/>
    <w:rsid w:val="00471F62"/>
    <w:rsid w:val="00547DC8"/>
    <w:rsid w:val="00590235"/>
    <w:rsid w:val="006640F5"/>
    <w:rsid w:val="006F0EC2"/>
    <w:rsid w:val="0075240E"/>
    <w:rsid w:val="007D6A90"/>
    <w:rsid w:val="008D05B4"/>
    <w:rsid w:val="0098770E"/>
    <w:rsid w:val="00DF0FC4"/>
    <w:rsid w:val="00E27629"/>
    <w:rsid w:val="00E70FBB"/>
    <w:rsid w:val="00E96478"/>
    <w:rsid w:val="00EC7619"/>
    <w:rsid w:val="00F706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1F62"/>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71F62"/>
  </w:style>
  <w:style w:type="paragraph" w:customStyle="1" w:styleId="Level1">
    <w:name w:val="Level 1"/>
    <w:basedOn w:val="Normal"/>
    <w:rsid w:val="00471F62"/>
    <w:pPr>
      <w:numPr>
        <w:numId w:val="1"/>
      </w:numPr>
      <w:ind w:left="1440" w:hanging="605"/>
      <w:outlineLvl w:val="0"/>
    </w:pPr>
  </w:style>
  <w:style w:type="paragraph" w:customStyle="1" w:styleId="Level2">
    <w:name w:val="Level 2"/>
    <w:basedOn w:val="Normal"/>
    <w:rsid w:val="00471F62"/>
    <w:pPr>
      <w:numPr>
        <w:ilvl w:val="1"/>
        <w:numId w:val="2"/>
      </w:numPr>
      <w:ind w:left="835" w:hanging="591"/>
      <w:outlineLvl w:val="1"/>
    </w:pPr>
  </w:style>
  <w:style w:type="paragraph" w:styleId="Header">
    <w:name w:val="header"/>
    <w:basedOn w:val="Normal"/>
    <w:rsid w:val="006640F5"/>
    <w:pPr>
      <w:tabs>
        <w:tab w:val="center" w:pos="4320"/>
        <w:tab w:val="right" w:pos="8640"/>
      </w:tabs>
    </w:pPr>
  </w:style>
  <w:style w:type="paragraph" w:styleId="Footer">
    <w:name w:val="footer"/>
    <w:basedOn w:val="Normal"/>
    <w:link w:val="FooterChar"/>
    <w:uiPriority w:val="99"/>
    <w:rsid w:val="006640F5"/>
    <w:pPr>
      <w:tabs>
        <w:tab w:val="center" w:pos="4320"/>
        <w:tab w:val="right" w:pos="8640"/>
      </w:tabs>
    </w:pPr>
  </w:style>
  <w:style w:type="character" w:styleId="PageNumber">
    <w:name w:val="page number"/>
    <w:basedOn w:val="DefaultParagraphFont"/>
    <w:rsid w:val="006640F5"/>
  </w:style>
  <w:style w:type="paragraph" w:styleId="BalloonText">
    <w:name w:val="Balloon Text"/>
    <w:basedOn w:val="Normal"/>
    <w:link w:val="BalloonTextChar"/>
    <w:rsid w:val="002C3D0C"/>
    <w:rPr>
      <w:rFonts w:ascii="Tahoma" w:hAnsi="Tahoma" w:cs="Tahoma"/>
      <w:sz w:val="16"/>
      <w:szCs w:val="16"/>
    </w:rPr>
  </w:style>
  <w:style w:type="character" w:customStyle="1" w:styleId="BalloonTextChar">
    <w:name w:val="Balloon Text Char"/>
    <w:basedOn w:val="DefaultParagraphFont"/>
    <w:link w:val="BalloonText"/>
    <w:rsid w:val="002C3D0C"/>
    <w:rPr>
      <w:rFonts w:ascii="Tahoma" w:hAnsi="Tahoma" w:cs="Tahoma"/>
      <w:sz w:val="16"/>
      <w:szCs w:val="16"/>
    </w:rPr>
  </w:style>
  <w:style w:type="character" w:customStyle="1" w:styleId="FooterChar">
    <w:name w:val="Footer Char"/>
    <w:basedOn w:val="DefaultParagraphFont"/>
    <w:link w:val="Footer"/>
    <w:uiPriority w:val="99"/>
    <w:rsid w:val="00EC7619"/>
    <w:rPr>
      <w:rFonts w:ascii="Letter Gothic" w:hAnsi="Letter Gothic"/>
      <w:sz w:val="24"/>
      <w:szCs w:val="24"/>
    </w:rPr>
  </w:style>
  <w:style w:type="paragraph" w:styleId="ListParagraph">
    <w:name w:val="List Paragraph"/>
    <w:basedOn w:val="Normal"/>
    <w:uiPriority w:val="34"/>
    <w:qFormat/>
    <w:rsid w:val="00EC761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Letter Gothic">
    <w:panose1 w:val="020B0409020202030204"/>
    <w:charset w:val="00"/>
    <w:family w:val="modern"/>
    <w:pitch w:val="fixed"/>
    <w:sig w:usb0="00000007" w:usb1="00000000" w:usb2="00000000" w:usb3="00000000" w:csb0="00000093"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P Phonetic">
    <w:panose1 w:val="050B0604020202030204"/>
    <w:charset w:val="02"/>
    <w:family w:val="swiss"/>
    <w:pitch w:val="variable"/>
    <w:sig w:usb0="00000000" w:usb1="10000000" w:usb2="00000000" w:usb3="00000000" w:csb0="80000000"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12F52"/>
    <w:rsid w:val="00AF24BF"/>
    <w:rsid w:val="00D12F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340583E95A47AA9C1BC73DB39DFA49">
    <w:name w:val="47340583E95A47AA9C1BC73DB39DFA49"/>
    <w:rsid w:val="00D12F52"/>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1823</Words>
  <Characters>10397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12196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Murray</dc:creator>
  <cp:keywords/>
  <dc:description/>
  <cp:lastModifiedBy>btc1</cp:lastModifiedBy>
  <cp:revision>2</cp:revision>
  <dcterms:created xsi:type="dcterms:W3CDTF">2011-11-03T13:25:00Z</dcterms:created>
  <dcterms:modified xsi:type="dcterms:W3CDTF">2011-11-03T13:25:00Z</dcterms:modified>
</cp:coreProperties>
</file>